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669F807" w14:textId="77777777" w:rsidR="000F07DD" w:rsidRPr="000F07DD" w:rsidDel="0016348E" w:rsidRDefault="000F07DD" w:rsidP="000F07DD">
      <w:pPr>
        <w:rPr>
          <w:del w:id="0" w:author="Sanne Have" w:date="2025-05-22T16:58:00Z"/>
        </w:rPr>
      </w:pPr>
    </w:p>
    <w:p w14:paraId="7A5CE3B4" w14:textId="77777777" w:rsidR="005367EB" w:rsidRPr="005367EB" w:rsidRDefault="005367EB" w:rsidP="005367EB">
      <w:pPr>
        <w:shd w:val="clear" w:color="auto" w:fill="F9F9FB"/>
        <w:spacing w:before="165" w:after="165" w:line="240" w:lineRule="auto"/>
        <w:outlineLvl w:val="4"/>
        <w:rPr>
          <w:rFonts w:ascii="Questa-Regular" w:eastAsia="Times New Roman" w:hAnsi="Questa-Regular" w:cs="Segoe UI"/>
          <w:color w:val="212529"/>
          <w:sz w:val="20"/>
          <w:szCs w:val="20"/>
          <w:lang w:eastAsia="da-DK"/>
        </w:rPr>
      </w:pPr>
      <w:r w:rsidRPr="005367EB">
        <w:rPr>
          <w:rFonts w:ascii="Questa-Regular" w:eastAsia="Times New Roman" w:hAnsi="Questa-Regular" w:cs="Segoe UI"/>
          <w:color w:val="212529"/>
          <w:sz w:val="20"/>
          <w:szCs w:val="20"/>
          <w:lang w:eastAsia="da-DK"/>
        </w:rPr>
        <w:t>VEJ nr</w:t>
      </w:r>
      <w:ins w:id="1" w:author="Sanne Have" w:date="2025-03-05T09:32:00Z">
        <w:r w:rsidR="00E7276A">
          <w:rPr>
            <w:rFonts w:ascii="Questa-Regular" w:eastAsia="Times New Roman" w:hAnsi="Questa-Regular" w:cs="Segoe UI"/>
            <w:color w:val="212529"/>
            <w:sz w:val="20"/>
            <w:szCs w:val="20"/>
            <w:lang w:eastAsia="da-DK"/>
          </w:rPr>
          <w:t>.</w:t>
        </w:r>
      </w:ins>
      <w:r w:rsidRPr="005367EB">
        <w:rPr>
          <w:rFonts w:ascii="Questa-Regular" w:eastAsia="Times New Roman" w:hAnsi="Questa-Regular" w:cs="Segoe UI"/>
          <w:color w:val="212529"/>
          <w:sz w:val="20"/>
          <w:szCs w:val="20"/>
          <w:lang w:eastAsia="da-DK"/>
        </w:rPr>
        <w:t xml:space="preserve"> </w:t>
      </w:r>
      <w:ins w:id="2" w:author="Sanne Have" w:date="2025-03-05T09:32:00Z">
        <w:r w:rsidR="00E7276A">
          <w:rPr>
            <w:rFonts w:ascii="Questa-Regular" w:eastAsia="Times New Roman" w:hAnsi="Questa-Regular" w:cs="Segoe UI"/>
            <w:color w:val="212529"/>
            <w:sz w:val="20"/>
            <w:szCs w:val="20"/>
            <w:lang w:eastAsia="da-DK"/>
          </w:rPr>
          <w:t>X</w:t>
        </w:r>
      </w:ins>
      <w:ins w:id="3" w:author="Sanne Have" w:date="2025-07-02T11:11:00Z">
        <w:r w:rsidR="00A14DB4">
          <w:rPr>
            <w:rFonts w:ascii="Questa-Regular" w:eastAsia="Times New Roman" w:hAnsi="Questa-Regular" w:cs="Segoe UI"/>
            <w:color w:val="212529"/>
            <w:sz w:val="20"/>
            <w:szCs w:val="20"/>
            <w:lang w:eastAsia="da-DK"/>
          </w:rPr>
          <w:t xml:space="preserve"> </w:t>
        </w:r>
      </w:ins>
      <w:del w:id="4" w:author="Sanne Have" w:date="2025-03-05T09:32:00Z">
        <w:r w:rsidRPr="005367EB" w:rsidDel="00E7276A">
          <w:rPr>
            <w:rFonts w:ascii="Questa-Regular" w:eastAsia="Times New Roman" w:hAnsi="Questa-Regular" w:cs="Segoe UI"/>
            <w:color w:val="212529"/>
            <w:sz w:val="20"/>
            <w:szCs w:val="20"/>
            <w:lang w:eastAsia="da-DK"/>
          </w:rPr>
          <w:delText>9548</w:delText>
        </w:r>
      </w:del>
      <w:del w:id="5" w:author="Sanne Have" w:date="2025-07-02T11:11:00Z">
        <w:r w:rsidRPr="005367EB" w:rsidDel="00A14DB4">
          <w:rPr>
            <w:rFonts w:ascii="Questa-Regular" w:eastAsia="Times New Roman" w:hAnsi="Questa-Regular" w:cs="Segoe UI"/>
            <w:color w:val="212529"/>
            <w:sz w:val="20"/>
            <w:szCs w:val="20"/>
            <w:lang w:eastAsia="da-DK"/>
          </w:rPr>
          <w:delText xml:space="preserve"> af </w:delText>
        </w:r>
      </w:del>
      <w:del w:id="6" w:author="Sanne Have" w:date="2025-03-05T09:32:00Z">
        <w:r w:rsidRPr="005367EB" w:rsidDel="00E7276A">
          <w:rPr>
            <w:rFonts w:ascii="Questa-Regular" w:eastAsia="Times New Roman" w:hAnsi="Questa-Regular" w:cs="Segoe UI"/>
            <w:color w:val="212529"/>
            <w:sz w:val="20"/>
            <w:szCs w:val="20"/>
            <w:lang w:eastAsia="da-DK"/>
          </w:rPr>
          <w:delText>24</w:delText>
        </w:r>
      </w:del>
      <w:del w:id="7" w:author="Sanne Have" w:date="2025-07-02T11:11:00Z">
        <w:r w:rsidRPr="005367EB" w:rsidDel="00A14DB4">
          <w:rPr>
            <w:rFonts w:ascii="Questa-Regular" w:eastAsia="Times New Roman" w:hAnsi="Questa-Regular" w:cs="Segoe UI"/>
            <w:color w:val="212529"/>
            <w:sz w:val="20"/>
            <w:szCs w:val="20"/>
            <w:lang w:eastAsia="da-DK"/>
          </w:rPr>
          <w:delText>/</w:delText>
        </w:r>
      </w:del>
      <w:del w:id="8" w:author="Sanne Have" w:date="2025-03-05T09:32:00Z">
        <w:r w:rsidRPr="005367EB" w:rsidDel="00E7276A">
          <w:rPr>
            <w:rFonts w:ascii="Questa-Regular" w:eastAsia="Times New Roman" w:hAnsi="Questa-Regular" w:cs="Segoe UI"/>
            <w:color w:val="212529"/>
            <w:sz w:val="20"/>
            <w:szCs w:val="20"/>
            <w:lang w:eastAsia="da-DK"/>
          </w:rPr>
          <w:delText>06</w:delText>
        </w:r>
      </w:del>
      <w:del w:id="9" w:author="Sanne Have" w:date="2025-07-02T11:11:00Z">
        <w:r w:rsidRPr="005367EB" w:rsidDel="00A14DB4">
          <w:rPr>
            <w:rFonts w:ascii="Questa-Regular" w:eastAsia="Times New Roman" w:hAnsi="Questa-Regular" w:cs="Segoe UI"/>
            <w:color w:val="212529"/>
            <w:sz w:val="20"/>
            <w:szCs w:val="20"/>
            <w:lang w:eastAsia="da-DK"/>
          </w:rPr>
          <w:delText>/202</w:delText>
        </w:r>
      </w:del>
      <w:del w:id="10" w:author="Sanne Have" w:date="2025-03-05T09:32:00Z">
        <w:r w:rsidRPr="005367EB" w:rsidDel="00E7276A">
          <w:rPr>
            <w:rFonts w:ascii="Questa-Regular" w:eastAsia="Times New Roman" w:hAnsi="Questa-Regular" w:cs="Segoe UI"/>
            <w:color w:val="212529"/>
            <w:sz w:val="20"/>
            <w:szCs w:val="20"/>
            <w:lang w:eastAsia="da-DK"/>
          </w:rPr>
          <w:delText>4</w:delText>
        </w:r>
      </w:del>
    </w:p>
    <w:p w14:paraId="58987550" w14:textId="77777777" w:rsidR="005367EB" w:rsidRPr="005367EB" w:rsidRDefault="00D43CB7" w:rsidP="005367EB">
      <w:pPr>
        <w:shd w:val="clear" w:color="auto" w:fill="F9F9FB"/>
        <w:spacing w:after="0" w:line="240" w:lineRule="auto"/>
        <w:rPr>
          <w:rFonts w:ascii="Segoe UI" w:eastAsia="Times New Roman" w:hAnsi="Segoe UI" w:cs="Segoe UI"/>
          <w:color w:val="212529"/>
          <w:sz w:val="23"/>
          <w:szCs w:val="23"/>
          <w:lang w:eastAsia="da-DK"/>
        </w:rPr>
      </w:pPr>
      <w:r>
        <w:rPr>
          <w:rFonts w:ascii="Segoe UI" w:eastAsia="Times New Roman" w:hAnsi="Segoe UI" w:cs="Segoe UI"/>
          <w:color w:val="212529"/>
          <w:sz w:val="23"/>
          <w:szCs w:val="23"/>
          <w:lang w:eastAsia="da-DK"/>
        </w:rPr>
        <w:pict w14:anchorId="51FCF276">
          <v:rect id="_x0000_i1025" style="width:0;height:0" o:hralign="center" o:hrstd="t" o:hr="t" fillcolor="#a0a0a0" stroked="f"/>
        </w:pict>
      </w:r>
    </w:p>
    <w:p w14:paraId="6BD960E4" w14:textId="77777777" w:rsidR="005367EB" w:rsidRPr="005367EB" w:rsidRDefault="005367EB" w:rsidP="005367EB">
      <w:pPr>
        <w:shd w:val="clear" w:color="auto" w:fill="F9F9FB"/>
        <w:spacing w:before="200" w:after="200" w:line="480" w:lineRule="auto"/>
        <w:jc w:val="center"/>
        <w:rPr>
          <w:rFonts w:ascii="Questa-Regular" w:eastAsia="Times New Roman" w:hAnsi="Questa-Regular" w:cs="Segoe UI"/>
          <w:color w:val="212529"/>
          <w:sz w:val="37"/>
          <w:szCs w:val="37"/>
          <w:lang w:eastAsia="da-DK"/>
        </w:rPr>
      </w:pPr>
      <w:r w:rsidRPr="005367EB">
        <w:rPr>
          <w:rFonts w:ascii="Questa-Regular" w:eastAsia="Times New Roman" w:hAnsi="Questa-Regular" w:cs="Segoe UI"/>
          <w:color w:val="212529"/>
          <w:sz w:val="37"/>
          <w:szCs w:val="37"/>
          <w:lang w:eastAsia="da-DK"/>
        </w:rPr>
        <w:t xml:space="preserve">Vejledning om lægers behandling af patienter med medicinsk cannabis omfattet af </w:t>
      </w:r>
      <w:del w:id="11" w:author="Sanne Have" w:date="2025-05-09T10:49:00Z">
        <w:r w:rsidRPr="005367EB" w:rsidDel="004D6776">
          <w:rPr>
            <w:rFonts w:ascii="Questa-Regular" w:eastAsia="Times New Roman" w:hAnsi="Questa-Regular" w:cs="Segoe UI"/>
            <w:color w:val="212529"/>
            <w:sz w:val="37"/>
            <w:szCs w:val="37"/>
            <w:lang w:eastAsia="da-DK"/>
          </w:rPr>
          <w:delText>f</w:delText>
        </w:r>
      </w:del>
      <w:del w:id="12" w:author="Sanne Have" w:date="2025-05-09T10:48:00Z">
        <w:r w:rsidRPr="005367EB" w:rsidDel="004D6776">
          <w:rPr>
            <w:rFonts w:ascii="Questa-Regular" w:eastAsia="Times New Roman" w:hAnsi="Questa-Regular" w:cs="Segoe UI"/>
            <w:color w:val="212529"/>
            <w:sz w:val="37"/>
            <w:szCs w:val="37"/>
            <w:lang w:eastAsia="da-DK"/>
          </w:rPr>
          <w:delText>orsøgs</w:delText>
        </w:r>
      </w:del>
      <w:r w:rsidRPr="005367EB">
        <w:rPr>
          <w:rFonts w:ascii="Questa-Regular" w:eastAsia="Times New Roman" w:hAnsi="Questa-Regular" w:cs="Segoe UI"/>
          <w:color w:val="212529"/>
          <w:sz w:val="37"/>
          <w:szCs w:val="37"/>
          <w:lang w:eastAsia="da-DK"/>
        </w:rPr>
        <w:t>ordningen</w:t>
      </w:r>
      <w:ins w:id="13" w:author="Sanne Have" w:date="2025-05-09T10:49:00Z">
        <w:r w:rsidR="004D6776">
          <w:rPr>
            <w:rFonts w:ascii="Questa-Regular" w:eastAsia="Times New Roman" w:hAnsi="Questa-Regular" w:cs="Segoe UI"/>
            <w:color w:val="212529"/>
            <w:sz w:val="37"/>
            <w:szCs w:val="37"/>
            <w:lang w:eastAsia="da-DK"/>
          </w:rPr>
          <w:t xml:space="preserve"> </w:t>
        </w:r>
      </w:ins>
      <w:ins w:id="14" w:author="Emil Otbo" w:date="2025-08-11T12:35:00Z">
        <w:r w:rsidR="001C75E0">
          <w:rPr>
            <w:rFonts w:ascii="Questa-Regular" w:eastAsia="Times New Roman" w:hAnsi="Questa-Regular" w:cs="Segoe UI"/>
            <w:color w:val="212529"/>
            <w:sz w:val="37"/>
            <w:szCs w:val="37"/>
            <w:lang w:eastAsia="da-DK"/>
          </w:rPr>
          <w:t>med</w:t>
        </w:r>
      </w:ins>
      <w:ins w:id="15" w:author="Sanne Have" w:date="2025-05-09T10:49:00Z">
        <w:del w:id="16" w:author="Emil Otbo" w:date="2025-08-11T12:35:00Z">
          <w:r w:rsidR="004D6776" w:rsidDel="001C75E0">
            <w:rPr>
              <w:rFonts w:ascii="Questa-Regular" w:eastAsia="Times New Roman" w:hAnsi="Questa-Regular" w:cs="Segoe UI"/>
              <w:color w:val="212529"/>
              <w:sz w:val="37"/>
              <w:szCs w:val="37"/>
              <w:lang w:eastAsia="da-DK"/>
            </w:rPr>
            <w:delText>om</w:delText>
          </w:r>
        </w:del>
        <w:r w:rsidR="004D6776">
          <w:rPr>
            <w:rFonts w:ascii="Questa-Regular" w:eastAsia="Times New Roman" w:hAnsi="Questa-Regular" w:cs="Segoe UI"/>
            <w:color w:val="212529"/>
            <w:sz w:val="37"/>
            <w:szCs w:val="37"/>
            <w:lang w:eastAsia="da-DK"/>
          </w:rPr>
          <w:t xml:space="preserve"> medicinsk cannabis</w:t>
        </w:r>
      </w:ins>
    </w:p>
    <w:p w14:paraId="0D66FB13" w14:textId="77777777" w:rsidR="005367EB" w:rsidRPr="005367EB" w:rsidRDefault="005367EB" w:rsidP="005367EB">
      <w:pPr>
        <w:shd w:val="clear" w:color="auto" w:fill="F9F9FB"/>
        <w:spacing w:before="240" w:after="0" w:line="480" w:lineRule="auto"/>
        <w:rPr>
          <w:rFonts w:ascii="Questa-Regular" w:eastAsia="Times New Roman" w:hAnsi="Questa-Regular" w:cs="Segoe UI"/>
          <w:b/>
          <w:bCs/>
          <w:color w:val="212529"/>
          <w:sz w:val="23"/>
          <w:szCs w:val="23"/>
          <w:lang w:eastAsia="da-DK"/>
        </w:rPr>
      </w:pPr>
      <w:r w:rsidRPr="005367EB">
        <w:rPr>
          <w:rFonts w:ascii="Questa-Regular" w:eastAsia="Times New Roman" w:hAnsi="Questa-Regular" w:cs="Segoe UI"/>
          <w:b/>
          <w:bCs/>
          <w:color w:val="212529"/>
          <w:sz w:val="23"/>
          <w:szCs w:val="23"/>
          <w:lang w:eastAsia="da-DK"/>
        </w:rPr>
        <w:t>1. Indledning</w:t>
      </w:r>
    </w:p>
    <w:p w14:paraId="42BABF46" w14:textId="77777777" w:rsidR="005367EB" w:rsidRPr="005367EB" w:rsidRDefault="005367EB" w:rsidP="005367EB">
      <w:pPr>
        <w:shd w:val="clear" w:color="auto" w:fill="F9F9FB"/>
        <w:spacing w:before="60" w:after="0" w:line="480" w:lineRule="auto"/>
        <w:ind w:firstLine="170"/>
        <w:jc w:val="both"/>
        <w:rPr>
          <w:rFonts w:ascii="Questa-Regular" w:eastAsia="Times New Roman" w:hAnsi="Questa-Regular" w:cs="Segoe UI"/>
          <w:color w:val="212529"/>
          <w:sz w:val="23"/>
          <w:szCs w:val="23"/>
          <w:lang w:eastAsia="da-DK"/>
        </w:rPr>
      </w:pPr>
      <w:r w:rsidRPr="005367EB">
        <w:rPr>
          <w:rFonts w:ascii="Questa-Regular" w:eastAsia="Times New Roman" w:hAnsi="Questa-Regular" w:cs="Segoe UI"/>
          <w:color w:val="212529"/>
          <w:sz w:val="23"/>
          <w:szCs w:val="23"/>
          <w:lang w:eastAsia="da-DK"/>
        </w:rPr>
        <w:t xml:space="preserve">Med virkning fra 1. januar </w:t>
      </w:r>
      <w:del w:id="17" w:author="Sanne Have" w:date="2025-03-05T09:33:00Z">
        <w:r w:rsidRPr="005367EB" w:rsidDel="00E7276A">
          <w:rPr>
            <w:rFonts w:ascii="Questa-Regular" w:eastAsia="Times New Roman" w:hAnsi="Questa-Regular" w:cs="Segoe UI"/>
            <w:color w:val="212529"/>
            <w:sz w:val="23"/>
            <w:szCs w:val="23"/>
            <w:lang w:eastAsia="da-DK"/>
          </w:rPr>
          <w:delText xml:space="preserve">2018 </w:delText>
        </w:r>
      </w:del>
      <w:ins w:id="18" w:author="Sanne Have" w:date="2025-03-05T09:33:00Z">
        <w:r w:rsidR="00E7276A">
          <w:rPr>
            <w:rFonts w:ascii="Questa-Regular" w:eastAsia="Times New Roman" w:hAnsi="Questa-Regular" w:cs="Segoe UI"/>
            <w:color w:val="212529"/>
            <w:sz w:val="23"/>
            <w:szCs w:val="23"/>
            <w:lang w:eastAsia="da-DK"/>
          </w:rPr>
          <w:t>2026</w:t>
        </w:r>
        <w:r w:rsidR="00E7276A" w:rsidRPr="005367EB">
          <w:rPr>
            <w:rFonts w:ascii="Questa-Regular" w:eastAsia="Times New Roman" w:hAnsi="Questa-Regular" w:cs="Segoe UI"/>
            <w:color w:val="212529"/>
            <w:sz w:val="23"/>
            <w:szCs w:val="23"/>
            <w:lang w:eastAsia="da-DK"/>
          </w:rPr>
          <w:t xml:space="preserve"> </w:t>
        </w:r>
      </w:ins>
      <w:r w:rsidRPr="005367EB">
        <w:rPr>
          <w:rFonts w:ascii="Questa-Regular" w:eastAsia="Times New Roman" w:hAnsi="Questa-Regular" w:cs="Segoe UI"/>
          <w:color w:val="212529"/>
          <w:sz w:val="23"/>
          <w:szCs w:val="23"/>
          <w:lang w:eastAsia="da-DK"/>
        </w:rPr>
        <w:t xml:space="preserve">er </w:t>
      </w:r>
      <w:del w:id="19" w:author="Sanne Have" w:date="2025-03-05T09:34:00Z">
        <w:r w:rsidRPr="005367EB" w:rsidDel="00E7276A">
          <w:rPr>
            <w:rFonts w:ascii="Questa-Regular" w:eastAsia="Times New Roman" w:hAnsi="Questa-Regular" w:cs="Segoe UI"/>
            <w:color w:val="212529"/>
            <w:sz w:val="23"/>
            <w:szCs w:val="23"/>
            <w:lang w:eastAsia="da-DK"/>
          </w:rPr>
          <w:delText xml:space="preserve">der etableret en 4-årig </w:delText>
        </w:r>
      </w:del>
      <w:r w:rsidRPr="005367EB">
        <w:rPr>
          <w:rFonts w:ascii="Questa-Regular" w:eastAsia="Times New Roman" w:hAnsi="Questa-Regular" w:cs="Segoe UI"/>
          <w:color w:val="212529"/>
          <w:sz w:val="23"/>
          <w:szCs w:val="23"/>
          <w:lang w:eastAsia="da-DK"/>
        </w:rPr>
        <w:t>forsøgsordning</w:t>
      </w:r>
      <w:ins w:id="20" w:author="Sanne Have" w:date="2025-03-05T09:34:00Z">
        <w:r w:rsidR="00E7276A">
          <w:rPr>
            <w:rFonts w:ascii="Questa-Regular" w:eastAsia="Times New Roman" w:hAnsi="Questa-Regular" w:cs="Segoe UI"/>
            <w:color w:val="212529"/>
            <w:sz w:val="23"/>
            <w:szCs w:val="23"/>
            <w:lang w:eastAsia="da-DK"/>
          </w:rPr>
          <w:t>en</w:t>
        </w:r>
      </w:ins>
      <w:r w:rsidRPr="005367EB">
        <w:rPr>
          <w:rFonts w:ascii="Questa-Regular" w:eastAsia="Times New Roman" w:hAnsi="Questa-Regular" w:cs="Segoe UI"/>
          <w:color w:val="212529"/>
          <w:sz w:val="23"/>
          <w:szCs w:val="23"/>
          <w:lang w:eastAsia="da-DK"/>
        </w:rPr>
        <w:t xml:space="preserve"> med medicinsk cannabis</w:t>
      </w:r>
      <w:ins w:id="21" w:author="Claus Stage" w:date="2025-10-31T10:18:00Z">
        <w:r w:rsidR="0030655E">
          <w:rPr>
            <w:rFonts w:ascii="Questa-Regular" w:eastAsia="Times New Roman" w:hAnsi="Questa-Regular" w:cs="Segoe UI"/>
            <w:color w:val="212529"/>
            <w:sz w:val="23"/>
            <w:szCs w:val="23"/>
            <w:lang w:eastAsia="da-DK"/>
          </w:rPr>
          <w:t xml:space="preserve"> gjort </w:t>
        </w:r>
      </w:ins>
      <w:ins w:id="22" w:author="Sanne Have" w:date="2025-03-05T09:34:00Z">
        <w:del w:id="23" w:author="Claus Stage" w:date="2025-10-31T10:18:00Z">
          <w:r w:rsidR="00E7276A" w:rsidDel="0030655E">
            <w:rPr>
              <w:rFonts w:ascii="Questa-Regular" w:eastAsia="Times New Roman" w:hAnsi="Questa-Regular" w:cs="Segoe UI"/>
              <w:color w:val="212529"/>
              <w:sz w:val="23"/>
              <w:szCs w:val="23"/>
              <w:lang w:eastAsia="da-DK"/>
            </w:rPr>
            <w:delText xml:space="preserve"> ble</w:delText>
          </w:r>
        </w:del>
        <w:del w:id="24" w:author="Claus Stage" w:date="2025-10-31T10:19:00Z">
          <w:r w:rsidR="00E7276A" w:rsidDel="0030655E">
            <w:rPr>
              <w:rFonts w:ascii="Questa-Regular" w:eastAsia="Times New Roman" w:hAnsi="Questa-Regular" w:cs="Segoe UI"/>
              <w:color w:val="212529"/>
              <w:sz w:val="23"/>
              <w:szCs w:val="23"/>
              <w:lang w:eastAsia="da-DK"/>
            </w:rPr>
            <w:delText xml:space="preserve">vet </w:delText>
          </w:r>
        </w:del>
        <w:r w:rsidR="00E7276A">
          <w:rPr>
            <w:rFonts w:ascii="Questa-Regular" w:eastAsia="Times New Roman" w:hAnsi="Questa-Regular" w:cs="Segoe UI"/>
            <w:color w:val="212529"/>
            <w:sz w:val="23"/>
            <w:szCs w:val="23"/>
            <w:lang w:eastAsia="da-DK"/>
          </w:rPr>
          <w:t>permanent</w:t>
        </w:r>
        <w:del w:id="25" w:author="Claus Stage" w:date="2025-10-31T10:19:00Z">
          <w:r w:rsidR="00E7276A" w:rsidDel="0030655E">
            <w:rPr>
              <w:rFonts w:ascii="Questa-Regular" w:eastAsia="Times New Roman" w:hAnsi="Questa-Regular" w:cs="Segoe UI"/>
              <w:color w:val="212529"/>
              <w:sz w:val="23"/>
              <w:szCs w:val="23"/>
              <w:lang w:eastAsia="da-DK"/>
            </w:rPr>
            <w:delText>gjort</w:delText>
          </w:r>
        </w:del>
      </w:ins>
      <w:del w:id="26" w:author="Sanne Have" w:date="2025-03-05T09:34:00Z">
        <w:r w:rsidRPr="005367EB" w:rsidDel="00E7276A">
          <w:rPr>
            <w:rFonts w:ascii="Questa-Regular" w:eastAsia="Times New Roman" w:hAnsi="Questa-Regular" w:cs="Segoe UI"/>
            <w:color w:val="212529"/>
            <w:sz w:val="23"/>
            <w:szCs w:val="23"/>
            <w:lang w:eastAsia="da-DK"/>
          </w:rPr>
          <w:delText>, som er blevet forlænget med 4 år med lov nr. 2392 af 14. december 2021</w:delText>
        </w:r>
      </w:del>
      <w:r w:rsidRPr="005367EB">
        <w:rPr>
          <w:rFonts w:ascii="Questa-Regular" w:eastAsia="Times New Roman" w:hAnsi="Questa-Regular" w:cs="Segoe UI"/>
          <w:color w:val="212529"/>
          <w:sz w:val="23"/>
          <w:szCs w:val="23"/>
          <w:lang w:eastAsia="da-DK"/>
        </w:rPr>
        <w:t xml:space="preserve">. </w:t>
      </w:r>
      <w:del w:id="27" w:author="Sanne Have" w:date="2025-03-05T09:34:00Z">
        <w:r w:rsidRPr="005367EB" w:rsidDel="00E7276A">
          <w:rPr>
            <w:rFonts w:ascii="Questa-Regular" w:eastAsia="Times New Roman" w:hAnsi="Questa-Regular" w:cs="Segoe UI"/>
            <w:color w:val="212529"/>
            <w:sz w:val="23"/>
            <w:szCs w:val="23"/>
            <w:lang w:eastAsia="da-DK"/>
          </w:rPr>
          <w:delText>Forsøgs</w:delText>
        </w:r>
      </w:del>
      <w:ins w:id="28" w:author="Sanne Have" w:date="2025-03-05T09:34:00Z">
        <w:r w:rsidR="00E7276A">
          <w:rPr>
            <w:rFonts w:ascii="Questa-Regular" w:eastAsia="Times New Roman" w:hAnsi="Questa-Regular" w:cs="Segoe UI"/>
            <w:color w:val="212529"/>
            <w:sz w:val="23"/>
            <w:szCs w:val="23"/>
            <w:lang w:eastAsia="da-DK"/>
          </w:rPr>
          <w:t>O</w:t>
        </w:r>
      </w:ins>
      <w:del w:id="29" w:author="Sanne Have" w:date="2025-03-05T09:34:00Z">
        <w:r w:rsidRPr="005367EB" w:rsidDel="00E7276A">
          <w:rPr>
            <w:rFonts w:ascii="Questa-Regular" w:eastAsia="Times New Roman" w:hAnsi="Questa-Regular" w:cs="Segoe UI"/>
            <w:color w:val="212529"/>
            <w:sz w:val="23"/>
            <w:szCs w:val="23"/>
            <w:lang w:eastAsia="da-DK"/>
          </w:rPr>
          <w:delText>o</w:delText>
        </w:r>
      </w:del>
      <w:r w:rsidRPr="005367EB">
        <w:rPr>
          <w:rFonts w:ascii="Questa-Regular" w:eastAsia="Times New Roman" w:hAnsi="Questa-Regular" w:cs="Segoe UI"/>
          <w:color w:val="212529"/>
          <w:sz w:val="23"/>
          <w:szCs w:val="23"/>
          <w:lang w:eastAsia="da-DK"/>
        </w:rPr>
        <w:t xml:space="preserve">rdningen </w:t>
      </w:r>
      <w:del w:id="30" w:author="Sanne Have" w:date="2025-03-05T09:34:00Z">
        <w:r w:rsidRPr="005367EB" w:rsidDel="00E7276A">
          <w:rPr>
            <w:rFonts w:ascii="Questa-Regular" w:eastAsia="Times New Roman" w:hAnsi="Questa-Regular" w:cs="Segoe UI"/>
            <w:color w:val="212529"/>
            <w:sz w:val="23"/>
            <w:szCs w:val="23"/>
            <w:lang w:eastAsia="da-DK"/>
          </w:rPr>
          <w:delText xml:space="preserve">vil </w:delText>
        </w:r>
      </w:del>
      <w:r w:rsidRPr="005367EB">
        <w:rPr>
          <w:rFonts w:ascii="Questa-Regular" w:eastAsia="Times New Roman" w:hAnsi="Questa-Regular" w:cs="Segoe UI"/>
          <w:color w:val="212529"/>
          <w:sz w:val="23"/>
          <w:szCs w:val="23"/>
          <w:lang w:eastAsia="da-DK"/>
        </w:rPr>
        <w:t>omfatte</w:t>
      </w:r>
      <w:ins w:id="31" w:author="Sanne Have" w:date="2025-03-05T09:34:00Z">
        <w:r w:rsidR="00E7276A">
          <w:rPr>
            <w:rFonts w:ascii="Questa-Regular" w:eastAsia="Times New Roman" w:hAnsi="Questa-Regular" w:cs="Segoe UI"/>
            <w:color w:val="212529"/>
            <w:sz w:val="23"/>
            <w:szCs w:val="23"/>
            <w:lang w:eastAsia="da-DK"/>
          </w:rPr>
          <w:t>r</w:t>
        </w:r>
      </w:ins>
      <w:r w:rsidRPr="005367EB">
        <w:rPr>
          <w:rFonts w:ascii="Questa-Regular" w:eastAsia="Times New Roman" w:hAnsi="Questa-Regular" w:cs="Segoe UI"/>
          <w:color w:val="212529"/>
          <w:sz w:val="23"/>
          <w:szCs w:val="23"/>
          <w:lang w:eastAsia="da-DK"/>
        </w:rPr>
        <w:t xml:space="preserve"> behandling med cannabisholdige produkter, som ikke er godkendte</w:t>
      </w:r>
      <w:ins w:id="32" w:author="Mette Aaboe Hansen" w:date="2025-06-01T22:07:00Z">
        <w:r w:rsidR="00D24249">
          <w:rPr>
            <w:rFonts w:ascii="Questa-Regular" w:eastAsia="Times New Roman" w:hAnsi="Questa-Regular" w:cs="Segoe UI"/>
            <w:color w:val="212529"/>
            <w:sz w:val="23"/>
            <w:szCs w:val="23"/>
            <w:lang w:eastAsia="da-DK"/>
          </w:rPr>
          <w:t>, ordinære</w:t>
        </w:r>
      </w:ins>
      <w:r w:rsidRPr="005367EB">
        <w:rPr>
          <w:rFonts w:ascii="Questa-Regular" w:eastAsia="Times New Roman" w:hAnsi="Questa-Regular" w:cs="Segoe UI"/>
          <w:color w:val="212529"/>
          <w:sz w:val="23"/>
          <w:szCs w:val="23"/>
          <w:lang w:eastAsia="da-DK"/>
        </w:rPr>
        <w:t xml:space="preserve"> lægemidler eller </w:t>
      </w:r>
      <w:proofErr w:type="spellStart"/>
      <w:r w:rsidRPr="005367EB">
        <w:rPr>
          <w:rFonts w:ascii="Questa-Regular" w:eastAsia="Times New Roman" w:hAnsi="Questa-Regular" w:cs="Segoe UI"/>
          <w:color w:val="212529"/>
          <w:sz w:val="23"/>
          <w:szCs w:val="23"/>
          <w:lang w:eastAsia="da-DK"/>
        </w:rPr>
        <w:t>magistrelt</w:t>
      </w:r>
      <w:proofErr w:type="spellEnd"/>
      <w:r w:rsidRPr="005367EB">
        <w:rPr>
          <w:rFonts w:ascii="Questa-Regular" w:eastAsia="Times New Roman" w:hAnsi="Questa-Regular" w:cs="Segoe UI"/>
          <w:color w:val="212529"/>
          <w:sz w:val="23"/>
          <w:szCs w:val="23"/>
          <w:lang w:eastAsia="da-DK"/>
        </w:rPr>
        <w:t xml:space="preserve"> fremstillet på apotek.</w:t>
      </w:r>
    </w:p>
    <w:p w14:paraId="1148C330" w14:textId="77777777" w:rsidR="005367EB" w:rsidRDefault="005367EB" w:rsidP="005367EB">
      <w:pPr>
        <w:shd w:val="clear" w:color="auto" w:fill="F9F9FB"/>
        <w:spacing w:before="60" w:after="0" w:line="480" w:lineRule="auto"/>
        <w:ind w:firstLine="170"/>
        <w:jc w:val="both"/>
        <w:rPr>
          <w:ins w:id="33" w:author="Hanne Lomholt Larsen" w:date="2025-11-03T11:01:00Z"/>
          <w:rFonts w:ascii="Questa-Regular" w:eastAsia="Times New Roman" w:hAnsi="Questa-Regular" w:cs="Segoe UI"/>
          <w:color w:val="212529"/>
          <w:sz w:val="23"/>
          <w:szCs w:val="23"/>
          <w:lang w:eastAsia="da-DK"/>
        </w:rPr>
      </w:pPr>
      <w:r w:rsidRPr="17165FCE">
        <w:rPr>
          <w:rFonts w:ascii="Questa-Regular" w:eastAsia="Times New Roman" w:hAnsi="Questa-Regular" w:cs="Segoe UI"/>
          <w:color w:val="212529"/>
          <w:sz w:val="23"/>
          <w:szCs w:val="23"/>
          <w:lang w:eastAsia="da-DK"/>
        </w:rPr>
        <w:t xml:space="preserve">Et flertal i folketinget har ved </w:t>
      </w:r>
      <w:del w:id="34" w:author="Sanne Have" w:date="2025-03-05T09:35:00Z">
        <w:r w:rsidRPr="17165FCE" w:rsidDel="005367EB">
          <w:rPr>
            <w:rFonts w:ascii="Questa-Regular" w:eastAsia="Times New Roman" w:hAnsi="Questa-Regular" w:cs="Segoe UI"/>
            <w:color w:val="212529"/>
            <w:sz w:val="23"/>
            <w:szCs w:val="23"/>
            <w:lang w:eastAsia="da-DK"/>
          </w:rPr>
          <w:delText>forsøgs</w:delText>
        </w:r>
      </w:del>
      <w:r w:rsidRPr="17165FCE">
        <w:rPr>
          <w:rFonts w:ascii="Questa-Regular" w:eastAsia="Times New Roman" w:hAnsi="Questa-Regular" w:cs="Segoe UI"/>
          <w:color w:val="212529"/>
          <w:sz w:val="23"/>
          <w:szCs w:val="23"/>
          <w:lang w:eastAsia="da-DK"/>
        </w:rPr>
        <w:t>ordningen ønsket at etablere en</w:t>
      </w:r>
      <w:ins w:id="35" w:author="Emil Otbo" w:date="2025-08-11T12:33:00Z">
        <w:r w:rsidR="00CB0974">
          <w:rPr>
            <w:rFonts w:ascii="Questa-Regular" w:eastAsia="Times New Roman" w:hAnsi="Questa-Regular" w:cs="Segoe UI"/>
            <w:color w:val="212529"/>
            <w:sz w:val="23"/>
            <w:szCs w:val="23"/>
            <w:lang w:eastAsia="da-DK"/>
          </w:rPr>
          <w:t xml:space="preserve"> forsvarlig</w:t>
        </w:r>
      </w:ins>
      <w:r w:rsidRPr="17165FCE">
        <w:rPr>
          <w:rFonts w:ascii="Questa-Regular" w:eastAsia="Times New Roman" w:hAnsi="Questa-Regular" w:cs="Segoe UI"/>
          <w:color w:val="212529"/>
          <w:sz w:val="23"/>
          <w:szCs w:val="23"/>
          <w:lang w:eastAsia="da-DK"/>
        </w:rPr>
        <w:t xml:space="preserve"> ramme</w:t>
      </w:r>
      <w:del w:id="36" w:author="Emil Otbo" w:date="2025-08-11T12:35:00Z">
        <w:r w:rsidRPr="17165FCE" w:rsidDel="001C75E0">
          <w:rPr>
            <w:rFonts w:ascii="Questa-Regular" w:eastAsia="Times New Roman" w:hAnsi="Questa-Regular" w:cs="Segoe UI"/>
            <w:color w:val="212529"/>
            <w:sz w:val="23"/>
            <w:szCs w:val="23"/>
            <w:lang w:eastAsia="da-DK"/>
          </w:rPr>
          <w:delText>,</w:delText>
        </w:r>
      </w:del>
      <w:r w:rsidRPr="17165FCE">
        <w:rPr>
          <w:rFonts w:ascii="Questa-Regular" w:eastAsia="Times New Roman" w:hAnsi="Questa-Regular" w:cs="Segoe UI"/>
          <w:color w:val="212529"/>
          <w:sz w:val="23"/>
          <w:szCs w:val="23"/>
          <w:lang w:eastAsia="da-DK"/>
        </w:rPr>
        <w:t xml:space="preserve"> </w:t>
      </w:r>
      <w:del w:id="37" w:author="Emil Otbo" w:date="2025-08-11T12:35:00Z">
        <w:r w:rsidRPr="17165FCE" w:rsidDel="001C75E0">
          <w:rPr>
            <w:rFonts w:ascii="Questa-Regular" w:eastAsia="Times New Roman" w:hAnsi="Questa-Regular" w:cs="Segoe UI"/>
            <w:color w:val="212529"/>
            <w:sz w:val="23"/>
            <w:szCs w:val="23"/>
            <w:lang w:eastAsia="da-DK"/>
          </w:rPr>
          <w:delText xml:space="preserve">som er så forsvarlig som mulig </w:delText>
        </w:r>
      </w:del>
      <w:r w:rsidRPr="17165FCE">
        <w:rPr>
          <w:rFonts w:ascii="Questa-Regular" w:eastAsia="Times New Roman" w:hAnsi="Questa-Regular" w:cs="Segoe UI"/>
          <w:color w:val="212529"/>
          <w:sz w:val="23"/>
          <w:szCs w:val="23"/>
          <w:lang w:eastAsia="da-DK"/>
        </w:rPr>
        <w:t>for brug af medicinsk cannabis i sundhedsvæsenet. På baggrund af en lægefaglig vurdering vil det således være muligt at behandle patienter, der ønsker det, med medicinsk cannabis. Patienterne kan eventuelt tidligere have selvmedicineret sig med ulovlige cannabisprodukter.</w:t>
      </w:r>
    </w:p>
    <w:p w14:paraId="2F74CB5A" w14:textId="77777777" w:rsidR="00DC68B6" w:rsidRDefault="00EC2FFE" w:rsidP="005367EB">
      <w:pPr>
        <w:shd w:val="clear" w:color="auto" w:fill="F9F9FB"/>
        <w:spacing w:before="60" w:after="0" w:line="480" w:lineRule="auto"/>
        <w:ind w:firstLine="170"/>
        <w:jc w:val="both"/>
        <w:rPr>
          <w:ins w:id="38" w:author="Hanne Lomholt Larsen" w:date="2025-11-03T11:07:00Z"/>
          <w:rFonts w:ascii="Questa-Regular" w:eastAsia="Times New Roman" w:hAnsi="Questa-Regular" w:cs="Segoe UI"/>
          <w:color w:val="212529"/>
          <w:sz w:val="23"/>
          <w:szCs w:val="23"/>
          <w:lang w:eastAsia="da-DK"/>
        </w:rPr>
      </w:pPr>
      <w:ins w:id="39" w:author="Hanne Lomholt Larsen" w:date="2025-12-09T09:00:00Z">
        <w:r>
          <w:rPr>
            <w:rFonts w:ascii="Questa-Regular" w:eastAsia="Times New Roman" w:hAnsi="Questa-Regular" w:cs="Segoe UI"/>
            <w:color w:val="212529"/>
            <w:sz w:val="23"/>
            <w:szCs w:val="23"/>
            <w:lang w:eastAsia="da-DK"/>
          </w:rPr>
          <w:t xml:space="preserve">De fleste </w:t>
        </w:r>
        <w:r w:rsidRPr="00BB37DF">
          <w:rPr>
            <w:rFonts w:ascii="Questa-Regular" w:eastAsia="Times New Roman" w:hAnsi="Questa-Regular" w:cs="Segoe UI"/>
            <w:color w:val="212529"/>
            <w:sz w:val="23"/>
            <w:szCs w:val="23"/>
            <w:lang w:eastAsia="da-DK"/>
          </w:rPr>
          <w:t>personer</w:t>
        </w:r>
      </w:ins>
      <w:ins w:id="40" w:author="Sanne Have" w:date="2026-02-02T08:03:00Z">
        <w:r w:rsidR="00BB37DF" w:rsidRPr="00BB37DF">
          <w:rPr>
            <w:rFonts w:ascii="Questa-Regular" w:eastAsia="Times New Roman" w:hAnsi="Questa-Regular" w:cs="Segoe UI"/>
            <w:color w:val="212529"/>
            <w:sz w:val="23"/>
            <w:szCs w:val="23"/>
            <w:lang w:eastAsia="da-DK"/>
          </w:rPr>
          <w:t>,</w:t>
        </w:r>
      </w:ins>
      <w:ins w:id="41" w:author="Hanne Lomholt Larsen" w:date="2025-12-09T09:00:00Z">
        <w:r w:rsidRPr="00BB37DF">
          <w:rPr>
            <w:rFonts w:ascii="Questa-Regular" w:eastAsia="Times New Roman" w:hAnsi="Questa-Regular" w:cs="Segoe UI"/>
            <w:color w:val="212529"/>
            <w:sz w:val="23"/>
            <w:szCs w:val="23"/>
            <w:lang w:eastAsia="da-DK"/>
          </w:rPr>
          <w:t xml:space="preserve"> der</w:t>
        </w:r>
        <w:r>
          <w:rPr>
            <w:rFonts w:ascii="Questa-Regular" w:eastAsia="Times New Roman" w:hAnsi="Questa-Regular" w:cs="Segoe UI"/>
            <w:color w:val="212529"/>
            <w:sz w:val="23"/>
            <w:szCs w:val="23"/>
            <w:lang w:eastAsia="da-DK"/>
          </w:rPr>
          <w:t xml:space="preserve"> har brugt medicinsk cannabis</w:t>
        </w:r>
      </w:ins>
      <w:ins w:id="42" w:author="Sanne Have" w:date="2026-02-02T08:03:00Z">
        <w:r w:rsidR="00BB37DF">
          <w:rPr>
            <w:rFonts w:ascii="Questa-Regular" w:eastAsia="Times New Roman" w:hAnsi="Questa-Regular" w:cs="Segoe UI"/>
            <w:color w:val="212529"/>
            <w:sz w:val="23"/>
            <w:szCs w:val="23"/>
            <w:lang w:eastAsia="da-DK"/>
          </w:rPr>
          <w:t>,</w:t>
        </w:r>
      </w:ins>
      <w:ins w:id="43" w:author="Hanne Lomholt Larsen" w:date="2025-12-09T09:02:00Z">
        <w:r w:rsidR="00296C36">
          <w:rPr>
            <w:rFonts w:ascii="Questa-Regular" w:eastAsia="Times New Roman" w:hAnsi="Questa-Regular" w:cs="Segoe UI"/>
            <w:color w:val="212529"/>
            <w:sz w:val="23"/>
            <w:szCs w:val="23"/>
            <w:lang w:eastAsia="da-DK"/>
          </w:rPr>
          <w:t xml:space="preserve"> </w:t>
        </w:r>
        <w:r w:rsidR="00296C36" w:rsidRPr="00BB37DF">
          <w:rPr>
            <w:rFonts w:ascii="Questa-Regular" w:eastAsia="Times New Roman" w:hAnsi="Questa-Regular" w:cs="Segoe UI"/>
            <w:color w:val="212529"/>
            <w:sz w:val="23"/>
            <w:szCs w:val="23"/>
            <w:lang w:eastAsia="da-DK"/>
          </w:rPr>
          <w:t>har f</w:t>
        </w:r>
        <w:r w:rsidR="00296C36" w:rsidRPr="00BB37DF">
          <w:rPr>
            <w:rFonts w:ascii="Questa-Regular" w:eastAsia="Times New Roman" w:hAnsi="Questa-Regular" w:cs="Segoe UI" w:hint="eastAsia"/>
            <w:color w:val="212529"/>
            <w:sz w:val="23"/>
            <w:szCs w:val="23"/>
            <w:lang w:eastAsia="da-DK"/>
          </w:rPr>
          <w:t>å</w:t>
        </w:r>
      </w:ins>
      <w:ins w:id="44" w:author="Sanne Have" w:date="2026-02-02T08:04:00Z">
        <w:r w:rsidR="00BB37DF" w:rsidRPr="00BB37DF">
          <w:rPr>
            <w:rFonts w:ascii="Questa-Regular" w:eastAsia="Times New Roman" w:hAnsi="Questa-Regular" w:cs="Segoe UI"/>
            <w:color w:val="212529"/>
            <w:sz w:val="23"/>
            <w:szCs w:val="23"/>
            <w:lang w:eastAsia="da-DK"/>
          </w:rPr>
          <w:t>et</w:t>
        </w:r>
      </w:ins>
      <w:ins w:id="45" w:author="Hanne Lomholt Larsen" w:date="2025-12-09T09:02:00Z">
        <w:del w:id="46" w:author="Sanne Have" w:date="2026-02-02T08:04:00Z">
          <w:r w:rsidR="00296C36" w:rsidRPr="00BB37DF" w:rsidDel="00BB37DF">
            <w:rPr>
              <w:rFonts w:ascii="Questa-Regular" w:eastAsia="Times New Roman" w:hAnsi="Questa-Regular" w:cs="Segoe UI"/>
              <w:color w:val="212529"/>
              <w:sz w:val="23"/>
              <w:szCs w:val="23"/>
              <w:lang w:eastAsia="da-DK"/>
            </w:rPr>
            <w:delText>r</w:delText>
          </w:r>
        </w:del>
      </w:ins>
      <w:ins w:id="47" w:author="Hanne Lomholt Larsen" w:date="2025-12-09T09:00:00Z">
        <w:r>
          <w:rPr>
            <w:rFonts w:ascii="Questa-Regular" w:eastAsia="Times New Roman" w:hAnsi="Questa-Regular" w:cs="Segoe UI"/>
            <w:color w:val="212529"/>
            <w:sz w:val="23"/>
            <w:szCs w:val="23"/>
            <w:lang w:eastAsia="da-DK"/>
          </w:rPr>
          <w:t xml:space="preserve"> det i forbindelse med behandling af neuropatiske</w:t>
        </w:r>
      </w:ins>
      <w:ins w:id="48" w:author="Hanne Lomholt Larsen" w:date="2025-12-09T09:01:00Z">
        <w:r>
          <w:rPr>
            <w:rFonts w:ascii="Questa-Regular" w:eastAsia="Times New Roman" w:hAnsi="Questa-Regular" w:cs="Segoe UI"/>
            <w:color w:val="212529"/>
            <w:sz w:val="23"/>
            <w:szCs w:val="23"/>
            <w:lang w:eastAsia="da-DK"/>
          </w:rPr>
          <w:t xml:space="preserve"> </w:t>
        </w:r>
        <w:r w:rsidRPr="00BB37DF">
          <w:rPr>
            <w:rFonts w:ascii="Questa-Regular" w:eastAsia="Times New Roman" w:hAnsi="Questa-Regular" w:cs="Segoe UI"/>
            <w:color w:val="212529"/>
            <w:sz w:val="23"/>
            <w:szCs w:val="23"/>
            <w:lang w:eastAsia="da-DK"/>
          </w:rPr>
          <w:t>smerter og</w:t>
        </w:r>
        <w:r>
          <w:rPr>
            <w:rFonts w:ascii="Questa-Regular" w:eastAsia="Times New Roman" w:hAnsi="Questa-Regular" w:cs="Segoe UI"/>
            <w:color w:val="212529"/>
            <w:sz w:val="23"/>
            <w:szCs w:val="23"/>
            <w:lang w:eastAsia="da-DK"/>
          </w:rPr>
          <w:t xml:space="preserve"> nogle har fået det til kvalme og opkastning i forbindelse med kemoterapi.  </w:t>
        </w:r>
      </w:ins>
      <w:ins w:id="49" w:author="Hanne Lomholt Larsen" w:date="2025-12-09T09:03:00Z">
        <w:r w:rsidR="00296C36">
          <w:rPr>
            <w:rFonts w:ascii="Questa-Regular" w:eastAsia="Times New Roman" w:hAnsi="Questa-Regular" w:cs="Segoe UI"/>
            <w:color w:val="212529"/>
            <w:sz w:val="23"/>
            <w:szCs w:val="23"/>
            <w:lang w:eastAsia="da-DK"/>
          </w:rPr>
          <w:t>Ca. 5.800 personer har i</w:t>
        </w:r>
      </w:ins>
      <w:ins w:id="50" w:author="Hanne Lomholt Larsen" w:date="2025-11-03T11:01:00Z">
        <w:r w:rsidR="00DC68B6">
          <w:rPr>
            <w:rFonts w:ascii="Questa-Regular" w:eastAsia="Times New Roman" w:hAnsi="Questa-Regular" w:cs="Segoe UI"/>
            <w:color w:val="212529"/>
            <w:sz w:val="23"/>
            <w:szCs w:val="23"/>
            <w:lang w:eastAsia="da-DK"/>
          </w:rPr>
          <w:t xml:space="preserve"> forsøg</w:t>
        </w:r>
      </w:ins>
      <w:ins w:id="51" w:author="Hanne Lomholt Larsen" w:date="2025-11-03T11:02:00Z">
        <w:r w:rsidR="00DC68B6">
          <w:rPr>
            <w:rFonts w:ascii="Questa-Regular" w:eastAsia="Times New Roman" w:hAnsi="Questa-Regular" w:cs="Segoe UI"/>
            <w:color w:val="212529"/>
            <w:sz w:val="23"/>
            <w:szCs w:val="23"/>
            <w:lang w:eastAsia="da-DK"/>
          </w:rPr>
          <w:t>s</w:t>
        </w:r>
      </w:ins>
      <w:ins w:id="52" w:author="Hanne Lomholt Larsen" w:date="2025-11-03T11:01:00Z">
        <w:r w:rsidR="00DC68B6">
          <w:rPr>
            <w:rFonts w:ascii="Questa-Regular" w:eastAsia="Times New Roman" w:hAnsi="Questa-Regular" w:cs="Segoe UI"/>
            <w:color w:val="212529"/>
            <w:sz w:val="23"/>
            <w:szCs w:val="23"/>
            <w:lang w:eastAsia="da-DK"/>
          </w:rPr>
          <w:t>ordningen</w:t>
        </w:r>
      </w:ins>
      <w:r w:rsidR="00296C36">
        <w:rPr>
          <w:rFonts w:ascii="Questa-Regular" w:eastAsia="Times New Roman" w:hAnsi="Questa-Regular" w:cs="Segoe UI"/>
          <w:color w:val="212529"/>
          <w:sz w:val="23"/>
          <w:szCs w:val="23"/>
          <w:lang w:eastAsia="da-DK"/>
        </w:rPr>
        <w:t xml:space="preserve"> </w:t>
      </w:r>
      <w:ins w:id="53" w:author="Hanne Lomholt Larsen" w:date="2025-12-09T09:03:00Z">
        <w:r w:rsidR="00296C36">
          <w:rPr>
            <w:rFonts w:ascii="Questa-Regular" w:eastAsia="Times New Roman" w:hAnsi="Questa-Regular" w:cs="Segoe UI"/>
            <w:color w:val="212529"/>
            <w:sz w:val="23"/>
            <w:szCs w:val="23"/>
            <w:lang w:eastAsia="da-DK"/>
          </w:rPr>
          <w:t>f</w:t>
        </w:r>
      </w:ins>
      <w:ins w:id="54" w:author="Hanne Lomholt Larsen" w:date="2025-12-09T09:04:00Z">
        <w:r w:rsidR="00296C36">
          <w:rPr>
            <w:rFonts w:ascii="Questa-Regular" w:eastAsia="Times New Roman" w:hAnsi="Questa-Regular" w:cs="Segoe UI"/>
            <w:color w:val="212529"/>
            <w:sz w:val="23"/>
            <w:szCs w:val="23"/>
            <w:lang w:eastAsia="da-DK"/>
          </w:rPr>
          <w:t>orsøgt medicinsk cannabis (har indløst mindst en recept) og h</w:t>
        </w:r>
      </w:ins>
      <w:ins w:id="55" w:author="Hanne Lomholt Larsen" w:date="2025-11-03T11:03:00Z">
        <w:r w:rsidR="00BB7C08">
          <w:rPr>
            <w:rFonts w:ascii="Questa-Regular" w:eastAsia="Times New Roman" w:hAnsi="Questa-Regular" w:cs="Segoe UI"/>
            <w:color w:val="212529"/>
            <w:sz w:val="23"/>
            <w:szCs w:val="23"/>
            <w:lang w:eastAsia="da-DK"/>
          </w:rPr>
          <w:t xml:space="preserve">eraf </w:t>
        </w:r>
      </w:ins>
      <w:ins w:id="56" w:author="Hanne Lomholt Larsen" w:date="2025-12-09T09:04:00Z">
        <w:r w:rsidR="00296C36">
          <w:rPr>
            <w:rFonts w:ascii="Questa-Regular" w:eastAsia="Times New Roman" w:hAnsi="Questa-Regular" w:cs="Segoe UI"/>
            <w:color w:val="212529"/>
            <w:sz w:val="23"/>
            <w:szCs w:val="23"/>
            <w:lang w:eastAsia="da-DK"/>
          </w:rPr>
          <w:t>har</w:t>
        </w:r>
      </w:ins>
      <w:ins w:id="57" w:author="Hanne Lomholt Larsen" w:date="2025-11-03T11:04:00Z">
        <w:r w:rsidR="00BB7C08">
          <w:rPr>
            <w:rFonts w:ascii="Questa-Regular" w:eastAsia="Times New Roman" w:hAnsi="Questa-Regular" w:cs="Segoe UI"/>
            <w:color w:val="212529"/>
            <w:sz w:val="23"/>
            <w:szCs w:val="23"/>
            <w:lang w:eastAsia="da-DK"/>
          </w:rPr>
          <w:t xml:space="preserve"> ca.</w:t>
        </w:r>
      </w:ins>
      <w:ins w:id="58" w:author="Hanne Lomholt Larsen" w:date="2025-11-03T11:03:00Z">
        <w:r w:rsidR="00BB7C08">
          <w:rPr>
            <w:rFonts w:ascii="Questa-Regular" w:eastAsia="Times New Roman" w:hAnsi="Questa-Regular" w:cs="Segoe UI"/>
            <w:color w:val="212529"/>
            <w:sz w:val="23"/>
            <w:szCs w:val="23"/>
            <w:lang w:eastAsia="da-DK"/>
          </w:rPr>
          <w:t xml:space="preserve"> 24</w:t>
        </w:r>
      </w:ins>
      <w:ins w:id="59" w:author="Hanne Lomholt Larsen" w:date="2025-11-03T11:04:00Z">
        <w:r w:rsidR="00BB7C08">
          <w:rPr>
            <w:rFonts w:ascii="Questa-Regular" w:eastAsia="Times New Roman" w:hAnsi="Questa-Regular" w:cs="Segoe UI"/>
            <w:color w:val="212529"/>
            <w:sz w:val="23"/>
            <w:szCs w:val="23"/>
            <w:lang w:eastAsia="da-DK"/>
          </w:rPr>
          <w:t>00 personer</w:t>
        </w:r>
      </w:ins>
      <w:ins w:id="60" w:author="Hanne Lomholt Larsen" w:date="2025-12-09T09:04:00Z">
        <w:r w:rsidR="00296C36">
          <w:rPr>
            <w:rFonts w:ascii="Questa-Regular" w:eastAsia="Times New Roman" w:hAnsi="Questa-Regular" w:cs="Segoe UI"/>
            <w:color w:val="212529"/>
            <w:sz w:val="23"/>
            <w:szCs w:val="23"/>
            <w:lang w:eastAsia="da-DK"/>
          </w:rPr>
          <w:t xml:space="preserve"> brugt medicinsk cannabis flere gange</w:t>
        </w:r>
      </w:ins>
      <w:ins w:id="61" w:author="Hanne Lomholt Larsen" w:date="2025-12-09T09:05:00Z">
        <w:r w:rsidR="00296C36">
          <w:rPr>
            <w:rFonts w:ascii="Questa-Regular" w:eastAsia="Times New Roman" w:hAnsi="Questa-Regular" w:cs="Segoe UI"/>
            <w:color w:val="212529"/>
            <w:sz w:val="23"/>
            <w:szCs w:val="23"/>
            <w:lang w:eastAsia="da-DK"/>
          </w:rPr>
          <w:t xml:space="preserve"> (har </w:t>
        </w:r>
        <w:r w:rsidR="00296C36" w:rsidRPr="00BB37DF">
          <w:rPr>
            <w:rFonts w:ascii="Questa-Regular" w:eastAsia="Times New Roman" w:hAnsi="Questa-Regular" w:cs="Segoe UI"/>
            <w:color w:val="212529"/>
            <w:sz w:val="23"/>
            <w:szCs w:val="23"/>
            <w:lang w:eastAsia="da-DK"/>
          </w:rPr>
          <w:t>mindst indl</w:t>
        </w:r>
        <w:r w:rsidR="00296C36" w:rsidRPr="00BB37DF">
          <w:rPr>
            <w:rFonts w:ascii="Questa-Regular" w:eastAsia="Times New Roman" w:hAnsi="Questa-Regular" w:cs="Segoe UI" w:hint="eastAsia"/>
            <w:color w:val="212529"/>
            <w:sz w:val="23"/>
            <w:szCs w:val="23"/>
            <w:lang w:eastAsia="da-DK"/>
          </w:rPr>
          <w:t>ø</w:t>
        </w:r>
        <w:r w:rsidR="00296C36" w:rsidRPr="00BB37DF">
          <w:rPr>
            <w:rFonts w:ascii="Questa-Regular" w:eastAsia="Times New Roman" w:hAnsi="Questa-Regular" w:cs="Segoe UI"/>
            <w:color w:val="212529"/>
            <w:sz w:val="23"/>
            <w:szCs w:val="23"/>
            <w:lang w:eastAsia="da-DK"/>
          </w:rPr>
          <w:t>st</w:t>
        </w:r>
        <w:r w:rsidR="00296C36">
          <w:rPr>
            <w:rFonts w:ascii="Questa-Regular" w:eastAsia="Times New Roman" w:hAnsi="Questa-Regular" w:cs="Segoe UI"/>
            <w:color w:val="212529"/>
            <w:sz w:val="23"/>
            <w:szCs w:val="23"/>
            <w:lang w:eastAsia="da-DK"/>
          </w:rPr>
          <w:t xml:space="preserve"> 4 recepter). </w:t>
        </w:r>
      </w:ins>
      <w:ins w:id="62" w:author="Hanne Lomholt Larsen" w:date="2025-11-03T11:04:00Z">
        <w:del w:id="63" w:author="Sanne Have" w:date="2026-02-02T08:05:00Z">
          <w:r w:rsidR="00BB7C08" w:rsidDel="00BB37DF">
            <w:rPr>
              <w:rFonts w:ascii="Questa-Regular" w:eastAsia="Times New Roman" w:hAnsi="Questa-Regular" w:cs="Segoe UI"/>
              <w:color w:val="212529"/>
              <w:sz w:val="23"/>
              <w:szCs w:val="23"/>
              <w:lang w:eastAsia="da-DK"/>
            </w:rPr>
            <w:delText xml:space="preserve"> </w:delText>
          </w:r>
        </w:del>
      </w:ins>
      <w:ins w:id="64" w:author="Hanne Lomholt Larsen" w:date="2025-11-03T11:06:00Z">
        <w:r w:rsidR="00BB7C08" w:rsidRPr="00BB7C08">
          <w:rPr>
            <w:rFonts w:ascii="Questa-Regular" w:eastAsia="Times New Roman" w:hAnsi="Questa-Regular" w:cs="Segoe UI"/>
            <w:color w:val="212529"/>
            <w:sz w:val="23"/>
            <w:szCs w:val="23"/>
            <w:lang w:eastAsia="da-DK"/>
          </w:rPr>
          <w:t xml:space="preserve">Lægemiddelstyrelsen har ikke på baggrund af erfaringerne fra forsøgsordningen fundet anledning til at ændre i listen over indikationer, som det er relevant at overveje medicinsk cannabis i forhold til. </w:t>
        </w:r>
      </w:ins>
    </w:p>
    <w:p w14:paraId="2EA9F70A" w14:textId="77777777" w:rsidR="00E22CE9" w:rsidRDefault="00E22CE9" w:rsidP="005367EB">
      <w:pPr>
        <w:shd w:val="clear" w:color="auto" w:fill="F9F9FB"/>
        <w:spacing w:before="60" w:after="0" w:line="480" w:lineRule="auto"/>
        <w:ind w:firstLine="170"/>
        <w:jc w:val="both"/>
        <w:rPr>
          <w:ins w:id="65" w:author="Hanne Lomholt Larsen" w:date="2025-11-03T11:00:00Z"/>
          <w:rFonts w:ascii="Questa-Regular" w:eastAsia="Times New Roman" w:hAnsi="Questa-Regular" w:cs="Segoe UI"/>
          <w:color w:val="212529"/>
          <w:sz w:val="23"/>
          <w:szCs w:val="23"/>
          <w:lang w:eastAsia="da-DK"/>
        </w:rPr>
      </w:pPr>
      <w:ins w:id="66" w:author="Hanne Lomholt Larsen" w:date="2025-11-03T11:07:00Z">
        <w:r w:rsidRPr="00E22CE9">
          <w:rPr>
            <w:rFonts w:ascii="Questa-Regular" w:eastAsia="Times New Roman" w:hAnsi="Questa-Regular" w:cs="Segoe UI"/>
            <w:color w:val="212529"/>
            <w:sz w:val="23"/>
            <w:szCs w:val="23"/>
            <w:lang w:eastAsia="da-DK"/>
          </w:rPr>
          <w:t xml:space="preserve">Siden forsøgsordningen blev etableret den 1. januar 2018, har Lægemiddelstyrelsen ikke modtaget bivirkningsindberetninger, som har givet anledning til ændringer i risikobilledet ved </w:t>
        </w:r>
        <w:r w:rsidRPr="00E22CE9">
          <w:rPr>
            <w:rFonts w:ascii="Questa-Regular" w:eastAsia="Times New Roman" w:hAnsi="Questa-Regular" w:cs="Segoe UI"/>
            <w:color w:val="212529"/>
            <w:sz w:val="23"/>
            <w:szCs w:val="23"/>
            <w:lang w:eastAsia="da-DK"/>
          </w:rPr>
          <w:lastRenderedPageBreak/>
          <w:t>patienters brug af medicinsk cannabis. Erfaringerne fra forsøgsordningen har således ikke givet anledning til nye bekymringer om de mulige bivirkninger ved medicinsk cannabis.</w:t>
        </w:r>
      </w:ins>
    </w:p>
    <w:p w14:paraId="49770F14" w14:textId="77777777" w:rsidR="00DC68B6" w:rsidRPr="005367EB" w:rsidDel="009D029C" w:rsidRDefault="00DC68B6" w:rsidP="005367EB">
      <w:pPr>
        <w:shd w:val="clear" w:color="auto" w:fill="F9F9FB"/>
        <w:spacing w:before="60" w:after="0" w:line="480" w:lineRule="auto"/>
        <w:ind w:firstLine="170"/>
        <w:jc w:val="both"/>
        <w:rPr>
          <w:del w:id="67" w:author="Sanne Have" w:date="2025-11-06T14:43:00Z"/>
          <w:rFonts w:ascii="Questa-Regular" w:eastAsia="Times New Roman" w:hAnsi="Questa-Regular" w:cs="Segoe UI"/>
          <w:color w:val="212529"/>
          <w:sz w:val="23"/>
          <w:szCs w:val="23"/>
          <w:lang w:eastAsia="da-DK"/>
        </w:rPr>
      </w:pPr>
    </w:p>
    <w:p w14:paraId="778A40F0" w14:textId="77777777" w:rsidR="005367EB" w:rsidRPr="005367EB" w:rsidRDefault="00B56F82" w:rsidP="00B56F82">
      <w:pPr>
        <w:shd w:val="clear" w:color="auto" w:fill="F9F9FB"/>
        <w:spacing w:before="60" w:after="0" w:line="480" w:lineRule="auto"/>
        <w:ind w:firstLine="170"/>
        <w:jc w:val="both"/>
        <w:rPr>
          <w:rFonts w:ascii="Questa-Regular" w:eastAsia="Times New Roman" w:hAnsi="Questa-Regular" w:cs="Segoe UI"/>
          <w:color w:val="212529"/>
          <w:sz w:val="23"/>
          <w:szCs w:val="23"/>
          <w:lang w:eastAsia="da-DK"/>
        </w:rPr>
      </w:pPr>
      <w:ins w:id="68" w:author="Sanne Have" w:date="2025-04-14T08:29:00Z">
        <w:r>
          <w:rPr>
            <w:rFonts w:ascii="Questa-Regular" w:eastAsia="Times New Roman" w:hAnsi="Questa-Regular" w:cs="Segoe UI"/>
            <w:color w:val="212529"/>
            <w:sz w:val="23"/>
            <w:szCs w:val="23"/>
            <w:lang w:eastAsia="da-DK"/>
          </w:rPr>
          <w:t>Ordningen reguleres i lov om ordning med medicinsk cannabis</w:t>
        </w:r>
      </w:ins>
      <w:del w:id="69" w:author="Sanne Have" w:date="2025-04-14T08:30:00Z">
        <w:r w:rsidR="005367EB" w:rsidRPr="005367EB" w:rsidDel="00B56F82">
          <w:rPr>
            <w:rFonts w:ascii="Questa-Regular" w:eastAsia="Times New Roman" w:hAnsi="Questa-Regular" w:cs="Segoe UI"/>
            <w:color w:val="212529"/>
            <w:sz w:val="23"/>
            <w:szCs w:val="23"/>
            <w:lang w:eastAsia="da-DK"/>
          </w:rPr>
          <w:delText xml:space="preserve">I lov om </w:delText>
        </w:r>
      </w:del>
      <w:del w:id="70" w:author="Sanne Have" w:date="2025-03-05T09:40:00Z">
        <w:r w:rsidR="00E7276A" w:rsidDel="00E7276A">
          <w:rPr>
            <w:rFonts w:ascii="Questa-Regular" w:eastAsia="Times New Roman" w:hAnsi="Questa-Regular" w:cs="Segoe UI"/>
            <w:color w:val="212529"/>
            <w:sz w:val="23"/>
            <w:szCs w:val="23"/>
            <w:lang w:eastAsia="da-DK"/>
          </w:rPr>
          <w:delText>forsøgs</w:delText>
        </w:r>
      </w:del>
      <w:del w:id="71" w:author="Sanne Have" w:date="2025-04-14T08:30:00Z">
        <w:r w:rsidR="005367EB" w:rsidRPr="005367EB" w:rsidDel="00B56F82">
          <w:rPr>
            <w:rFonts w:ascii="Questa-Regular" w:eastAsia="Times New Roman" w:hAnsi="Questa-Regular" w:cs="Segoe UI"/>
            <w:color w:val="212529"/>
            <w:sz w:val="23"/>
            <w:szCs w:val="23"/>
            <w:lang w:eastAsia="da-DK"/>
          </w:rPr>
          <w:delText>ordning med medicinsk cannabis reguleres ordningen</w:delText>
        </w:r>
      </w:del>
      <w:r w:rsidR="005367EB" w:rsidRPr="005367EB">
        <w:rPr>
          <w:rFonts w:ascii="Questa-Regular" w:eastAsia="Times New Roman" w:hAnsi="Questa-Regular" w:cs="Segoe UI"/>
          <w:color w:val="212529"/>
          <w:sz w:val="23"/>
          <w:szCs w:val="23"/>
          <w:lang w:eastAsia="da-DK"/>
        </w:rPr>
        <w:t xml:space="preserve">, </w:t>
      </w:r>
      <w:del w:id="72" w:author="Sanne Have" w:date="2025-04-14T08:30:00Z">
        <w:r w:rsidR="005367EB" w:rsidRPr="005367EB" w:rsidDel="00B56F82">
          <w:rPr>
            <w:rFonts w:ascii="Questa-Regular" w:eastAsia="Times New Roman" w:hAnsi="Questa-Regular" w:cs="Segoe UI"/>
            <w:color w:val="212529"/>
            <w:sz w:val="23"/>
            <w:szCs w:val="23"/>
            <w:lang w:eastAsia="da-DK"/>
          </w:rPr>
          <w:delText>herunder</w:delText>
        </w:r>
      </w:del>
      <w:r w:rsidR="005367EB" w:rsidRPr="005367EB">
        <w:rPr>
          <w:rFonts w:ascii="Questa-Regular" w:eastAsia="Times New Roman" w:hAnsi="Questa-Regular" w:cs="Segoe UI"/>
          <w:color w:val="212529"/>
          <w:sz w:val="23"/>
          <w:szCs w:val="23"/>
          <w:lang w:eastAsia="da-DK"/>
        </w:rPr>
        <w:t xml:space="preserve"> </w:t>
      </w:r>
      <w:ins w:id="73" w:author="Sanne Have" w:date="2025-04-14T08:30:00Z">
        <w:r>
          <w:rPr>
            <w:rFonts w:ascii="Questa-Regular" w:eastAsia="Times New Roman" w:hAnsi="Questa-Regular" w:cs="Segoe UI"/>
            <w:color w:val="212529"/>
            <w:sz w:val="23"/>
            <w:szCs w:val="23"/>
            <w:lang w:eastAsia="da-DK"/>
          </w:rPr>
          <w:t xml:space="preserve">hvor der bl.a. </w:t>
        </w:r>
      </w:ins>
      <w:r w:rsidR="005367EB" w:rsidRPr="005367EB">
        <w:rPr>
          <w:rFonts w:ascii="Questa-Regular" w:eastAsia="Times New Roman" w:hAnsi="Questa-Regular" w:cs="Segoe UI"/>
          <w:color w:val="212529"/>
          <w:sz w:val="23"/>
          <w:szCs w:val="23"/>
          <w:lang w:eastAsia="da-DK"/>
        </w:rPr>
        <w:t>fasts</w:t>
      </w:r>
      <w:ins w:id="74" w:author="Sanne Have" w:date="2025-04-14T08:30:00Z">
        <w:r>
          <w:rPr>
            <w:rFonts w:ascii="Questa-Regular" w:eastAsia="Times New Roman" w:hAnsi="Questa-Regular" w:cs="Segoe UI"/>
            <w:color w:val="212529"/>
            <w:sz w:val="23"/>
            <w:szCs w:val="23"/>
            <w:lang w:eastAsia="da-DK"/>
          </w:rPr>
          <w:t xml:space="preserve">ættes </w:t>
        </w:r>
      </w:ins>
      <w:del w:id="75" w:author="Sanne Have" w:date="2025-04-14T08:30:00Z">
        <w:r w:rsidR="005367EB" w:rsidRPr="005367EB" w:rsidDel="00B56F82">
          <w:rPr>
            <w:rFonts w:ascii="Questa-Regular" w:eastAsia="Times New Roman" w:hAnsi="Questa-Regular" w:cs="Segoe UI"/>
            <w:color w:val="212529"/>
            <w:sz w:val="23"/>
            <w:szCs w:val="23"/>
            <w:lang w:eastAsia="da-DK"/>
          </w:rPr>
          <w:delText xml:space="preserve">lås </w:delText>
        </w:r>
      </w:del>
      <w:r w:rsidR="005367EB" w:rsidRPr="005367EB">
        <w:rPr>
          <w:rFonts w:ascii="Questa-Regular" w:eastAsia="Times New Roman" w:hAnsi="Questa-Regular" w:cs="Segoe UI"/>
          <w:color w:val="212529"/>
          <w:sz w:val="23"/>
          <w:szCs w:val="23"/>
          <w:lang w:eastAsia="da-DK"/>
        </w:rPr>
        <w:t>krav til cannabisprodukternes kvalitet og fremstilling, hvordan ordination og udlevering skal ske, samt hvordan indberetning af formodede bivirkninger skal foregå.</w:t>
      </w:r>
    </w:p>
    <w:p w14:paraId="0DEA2CC1" w14:textId="77777777" w:rsidR="005367EB" w:rsidRPr="005367EB" w:rsidRDefault="005367EB" w:rsidP="005367EB">
      <w:pPr>
        <w:shd w:val="clear" w:color="auto" w:fill="F9F9FB"/>
        <w:spacing w:before="60" w:after="0" w:line="480" w:lineRule="auto"/>
        <w:ind w:firstLine="170"/>
        <w:jc w:val="both"/>
        <w:rPr>
          <w:rFonts w:ascii="Questa-Regular" w:eastAsia="Times New Roman" w:hAnsi="Questa-Regular" w:cs="Segoe UI"/>
          <w:color w:val="212529"/>
          <w:sz w:val="23"/>
          <w:szCs w:val="23"/>
          <w:lang w:eastAsia="da-DK"/>
        </w:rPr>
      </w:pPr>
      <w:r w:rsidRPr="17165FCE">
        <w:rPr>
          <w:rFonts w:ascii="Questa-Regular" w:eastAsia="Times New Roman" w:hAnsi="Questa-Regular" w:cs="Segoe UI"/>
          <w:color w:val="212529"/>
          <w:sz w:val="23"/>
          <w:szCs w:val="23"/>
          <w:lang w:eastAsia="da-DK"/>
        </w:rPr>
        <w:t>Da der er tale om behandling med ikke godkendte lægemidler, eksisterer der ikke den omfattende information og dokumentation for medicinsk cannabis, som det er tilfældet ved godkendte</w:t>
      </w:r>
      <w:ins w:id="76" w:author="Mette Aaboe Hansen" w:date="2025-06-01T22:09:00Z">
        <w:r w:rsidR="00D24249" w:rsidRPr="17165FCE">
          <w:rPr>
            <w:rFonts w:ascii="Questa-Regular" w:eastAsia="Times New Roman" w:hAnsi="Questa-Regular" w:cs="Segoe UI"/>
            <w:color w:val="212529"/>
            <w:sz w:val="23"/>
            <w:szCs w:val="23"/>
            <w:lang w:eastAsia="da-DK"/>
          </w:rPr>
          <w:t xml:space="preserve"> ordinære</w:t>
        </w:r>
      </w:ins>
      <w:r w:rsidRPr="17165FCE">
        <w:rPr>
          <w:rFonts w:ascii="Questa-Regular" w:eastAsia="Times New Roman" w:hAnsi="Questa-Regular" w:cs="Segoe UI"/>
          <w:color w:val="212529"/>
          <w:sz w:val="23"/>
          <w:szCs w:val="23"/>
          <w:lang w:eastAsia="da-DK"/>
        </w:rPr>
        <w:t xml:space="preserve"> lægemidler. </w:t>
      </w:r>
      <w:del w:id="77" w:author="Claus Stage" w:date="2025-03-05T14:14:00Z">
        <w:r w:rsidRPr="17165FCE" w:rsidDel="005367EB">
          <w:rPr>
            <w:rFonts w:ascii="Questa-Regular" w:eastAsia="Times New Roman" w:hAnsi="Questa-Regular" w:cs="Segoe UI"/>
            <w:color w:val="212529"/>
            <w:sz w:val="23"/>
            <w:szCs w:val="23"/>
            <w:lang w:eastAsia="da-DK"/>
          </w:rPr>
          <w:delText>Selv om der er en omfattende videnskabelig litteratur om medicinsk cannabis, findes der kun få kontrollerede kliniske forsøg af tilstrækkelig høj kvalitet.</w:delText>
        </w:r>
      </w:del>
      <w:r w:rsidR="002C62DB" w:rsidRPr="17165FCE">
        <w:rPr>
          <w:rFonts w:ascii="Questa-Regular" w:eastAsia="Times New Roman" w:hAnsi="Questa-Regular" w:cs="Segoe UI"/>
          <w:color w:val="212529"/>
          <w:sz w:val="23"/>
          <w:szCs w:val="23"/>
          <w:lang w:eastAsia="da-DK"/>
        </w:rPr>
        <w:t xml:space="preserve"> </w:t>
      </w:r>
      <w:del w:id="78" w:author="Claus Stage" w:date="2025-03-05T14:18:00Z">
        <w:r w:rsidRPr="17165FCE" w:rsidDel="005367EB">
          <w:rPr>
            <w:rFonts w:ascii="Questa-Regular" w:eastAsia="Times New Roman" w:hAnsi="Questa-Regular" w:cs="Segoe UI"/>
            <w:color w:val="212529"/>
            <w:sz w:val="23"/>
            <w:szCs w:val="23"/>
            <w:lang w:eastAsia="da-DK"/>
          </w:rPr>
          <w:delText xml:space="preserve">Oftest er medicinsk cannabis sammenlignet med placebo i relativt små kliniske forsøg og næsten aldrig med en aktiv komparator. </w:delText>
        </w:r>
      </w:del>
      <w:r w:rsidRPr="17165FCE">
        <w:rPr>
          <w:rFonts w:ascii="Questa-Regular" w:eastAsia="Times New Roman" w:hAnsi="Questa-Regular" w:cs="Segoe UI"/>
          <w:color w:val="212529"/>
          <w:sz w:val="23"/>
          <w:szCs w:val="23"/>
          <w:lang w:eastAsia="da-DK"/>
        </w:rPr>
        <w:t xml:space="preserve">Evidensen for virkning og sikkerhed er </w:t>
      </w:r>
      <w:ins w:id="79" w:author="Claus Stage" w:date="2025-03-06T12:24:00Z">
        <w:r w:rsidR="00DF00C7" w:rsidRPr="17165FCE">
          <w:rPr>
            <w:rFonts w:ascii="Questa-Regular" w:eastAsia="Times New Roman" w:hAnsi="Questa-Regular" w:cs="Segoe UI"/>
            <w:color w:val="212529"/>
            <w:sz w:val="23"/>
            <w:szCs w:val="23"/>
            <w:lang w:eastAsia="da-DK"/>
          </w:rPr>
          <w:t xml:space="preserve">mere </w:t>
        </w:r>
      </w:ins>
      <w:del w:id="80" w:author="Claus Stage" w:date="2025-03-06T12:24:00Z">
        <w:r w:rsidRPr="17165FCE" w:rsidDel="005367EB">
          <w:rPr>
            <w:rFonts w:ascii="Questa-Regular" w:eastAsia="Times New Roman" w:hAnsi="Questa-Regular" w:cs="Segoe UI"/>
            <w:color w:val="212529"/>
            <w:sz w:val="23"/>
            <w:szCs w:val="23"/>
            <w:lang w:eastAsia="da-DK"/>
          </w:rPr>
          <w:delText xml:space="preserve">dermed </w:delText>
        </w:r>
      </w:del>
      <w:r w:rsidRPr="17165FCE">
        <w:rPr>
          <w:rFonts w:ascii="Questa-Regular" w:eastAsia="Times New Roman" w:hAnsi="Questa-Regular" w:cs="Segoe UI"/>
          <w:color w:val="212529"/>
          <w:sz w:val="23"/>
          <w:szCs w:val="23"/>
          <w:lang w:eastAsia="da-DK"/>
        </w:rPr>
        <w:t xml:space="preserve">begrænset og </w:t>
      </w:r>
      <w:ins w:id="81" w:author="Claus Stage" w:date="2025-03-06T11:49:00Z">
        <w:r w:rsidR="004D4673" w:rsidRPr="17165FCE">
          <w:rPr>
            <w:rFonts w:ascii="Questa-Regular" w:eastAsia="Times New Roman" w:hAnsi="Questa-Regular" w:cs="Segoe UI"/>
            <w:color w:val="212529"/>
            <w:sz w:val="23"/>
            <w:szCs w:val="23"/>
            <w:lang w:eastAsia="da-DK"/>
          </w:rPr>
          <w:t xml:space="preserve">for mange undersøgte indikationer </w:t>
        </w:r>
      </w:ins>
      <w:del w:id="82" w:author="Claus Stage" w:date="2025-03-06T11:49:00Z">
        <w:r w:rsidRPr="17165FCE" w:rsidDel="005367EB">
          <w:rPr>
            <w:rFonts w:ascii="Questa-Regular" w:eastAsia="Times New Roman" w:hAnsi="Questa-Regular" w:cs="Segoe UI"/>
            <w:color w:val="212529"/>
            <w:sz w:val="23"/>
            <w:szCs w:val="23"/>
            <w:lang w:eastAsia="da-DK"/>
          </w:rPr>
          <w:delText>i de fleste tilfælde</w:delText>
        </w:r>
      </w:del>
      <w:r w:rsidRPr="17165FCE">
        <w:rPr>
          <w:rFonts w:ascii="Questa-Regular" w:eastAsia="Times New Roman" w:hAnsi="Questa-Regular" w:cs="Segoe UI"/>
          <w:color w:val="212529"/>
          <w:sz w:val="23"/>
          <w:szCs w:val="23"/>
          <w:lang w:eastAsia="da-DK"/>
        </w:rPr>
        <w:t xml:space="preserve"> utilstrækkelig. Læger har således ikke et tilsvarende grundlag for vurdering af mulig behandling med medicinsk cannabis</w:t>
      </w:r>
      <w:ins w:id="83" w:author="Claus Stage" w:date="2025-03-06T12:25:00Z">
        <w:r w:rsidR="00DA05B2" w:rsidRPr="17165FCE">
          <w:rPr>
            <w:rFonts w:ascii="Questa-Regular" w:eastAsia="Times New Roman" w:hAnsi="Questa-Regular" w:cs="Segoe UI"/>
            <w:color w:val="212529"/>
            <w:sz w:val="23"/>
            <w:szCs w:val="23"/>
            <w:lang w:eastAsia="da-DK"/>
          </w:rPr>
          <w:t xml:space="preserve"> som ved godkendte lægemidler</w:t>
        </w:r>
      </w:ins>
      <w:r w:rsidRPr="17165FCE">
        <w:rPr>
          <w:rFonts w:ascii="Questa-Regular" w:eastAsia="Times New Roman" w:hAnsi="Questa-Regular" w:cs="Segoe UI"/>
          <w:color w:val="212529"/>
          <w:sz w:val="23"/>
          <w:szCs w:val="23"/>
          <w:lang w:eastAsia="da-DK"/>
        </w:rPr>
        <w:t>.</w:t>
      </w:r>
    </w:p>
    <w:p w14:paraId="6BC39B70" w14:textId="77777777" w:rsidR="005367EB" w:rsidRPr="005367EB" w:rsidRDefault="005367EB" w:rsidP="005367EB">
      <w:pPr>
        <w:shd w:val="clear" w:color="auto" w:fill="F9F9FB"/>
        <w:spacing w:before="60" w:after="0" w:line="480" w:lineRule="auto"/>
        <w:ind w:firstLine="170"/>
        <w:jc w:val="both"/>
        <w:rPr>
          <w:rFonts w:ascii="Questa-Regular" w:eastAsia="Times New Roman" w:hAnsi="Questa-Regular" w:cs="Segoe UI"/>
          <w:color w:val="212529"/>
          <w:sz w:val="23"/>
          <w:szCs w:val="23"/>
          <w:lang w:eastAsia="da-DK"/>
        </w:rPr>
      </w:pPr>
      <w:r w:rsidRPr="17165FCE">
        <w:rPr>
          <w:rFonts w:ascii="Questa-Regular" w:eastAsia="Times New Roman" w:hAnsi="Questa-Regular" w:cs="Segoe UI"/>
          <w:color w:val="212529"/>
          <w:sz w:val="23"/>
          <w:szCs w:val="23"/>
          <w:lang w:eastAsia="da-DK"/>
        </w:rPr>
        <w:t xml:space="preserve">Denne vejledning skal derfor give overordnet information om medicinsk cannabis. Derudover har den til formål at supplere loven med uddybende oplysninger om medicinsk cannabis og den potentielle patientgruppe, herunder </w:t>
      </w:r>
      <w:ins w:id="84" w:author="Sanne Have" w:date="2025-06-30T13:16:00Z">
        <w:r w:rsidR="009E55B7" w:rsidRPr="17165FCE">
          <w:rPr>
            <w:rFonts w:ascii="Questa-Regular" w:eastAsia="Times New Roman" w:hAnsi="Questa-Regular" w:cs="Segoe UI"/>
            <w:color w:val="212529"/>
            <w:sz w:val="23"/>
            <w:szCs w:val="23"/>
            <w:lang w:eastAsia="da-DK"/>
          </w:rPr>
          <w:t xml:space="preserve">evt. </w:t>
        </w:r>
      </w:ins>
      <w:r w:rsidRPr="17165FCE">
        <w:rPr>
          <w:rFonts w:ascii="Questa-Regular" w:eastAsia="Times New Roman" w:hAnsi="Questa-Regular" w:cs="Segoe UI"/>
          <w:color w:val="212529"/>
          <w:sz w:val="23"/>
          <w:szCs w:val="23"/>
          <w:lang w:eastAsia="da-DK"/>
        </w:rPr>
        <w:t xml:space="preserve">krav til forsøgt konventionel behandling forud for behandling med medicinsk cannabis, oplysning om over for hvilke patientgrupper Lægemiddelstyrelsen vurderer behandling med medicinsk cannabis kan være relevant, og hvilke patientgrupper Lægemiddelstyrelsen fraråder behandles med medicinsk cannabis. Vejledningen skal således ikke ses som en egentlig behandlingsvejledning, men </w:t>
      </w:r>
      <w:del w:id="85" w:author="Mette Aaboe Hansen" w:date="2025-06-01T22:10:00Z">
        <w:r w:rsidRPr="17165FCE" w:rsidDel="005367EB">
          <w:rPr>
            <w:rFonts w:ascii="Questa-Regular" w:eastAsia="Times New Roman" w:hAnsi="Questa-Regular" w:cs="Segoe UI"/>
            <w:color w:val="212529"/>
            <w:sz w:val="23"/>
            <w:szCs w:val="23"/>
            <w:lang w:eastAsia="da-DK"/>
          </w:rPr>
          <w:delText xml:space="preserve">alene </w:delText>
        </w:r>
      </w:del>
      <w:r w:rsidRPr="17165FCE">
        <w:rPr>
          <w:rFonts w:ascii="Questa-Regular" w:eastAsia="Times New Roman" w:hAnsi="Questa-Regular" w:cs="Segoe UI"/>
          <w:color w:val="212529"/>
          <w:sz w:val="23"/>
          <w:szCs w:val="23"/>
          <w:lang w:eastAsia="da-DK"/>
        </w:rPr>
        <w:t>som et redskab som lægen kan støtte sig til ved stillingtagen til ordination. Det skal endvidere bemærkes, at specifikke anvisninger om dosering og behandlingslængde falder uden for denne vejlednings rammer.</w:t>
      </w:r>
    </w:p>
    <w:p w14:paraId="4A2F01C9" w14:textId="77777777" w:rsidR="005367EB" w:rsidRDefault="005367EB" w:rsidP="005367EB">
      <w:pPr>
        <w:shd w:val="clear" w:color="auto" w:fill="F9F9FB"/>
        <w:spacing w:before="60" w:after="0" w:line="480" w:lineRule="auto"/>
        <w:ind w:firstLine="170"/>
        <w:jc w:val="both"/>
        <w:rPr>
          <w:ins w:id="86" w:author="Sanne Have" w:date="2025-11-06T14:22:00Z"/>
          <w:rFonts w:ascii="Questa-Regular" w:eastAsia="Times New Roman" w:hAnsi="Questa-Regular" w:cs="Segoe UI"/>
          <w:color w:val="212529"/>
          <w:sz w:val="23"/>
          <w:szCs w:val="23"/>
          <w:lang w:eastAsia="da-DK"/>
        </w:rPr>
      </w:pPr>
      <w:r w:rsidRPr="005367EB">
        <w:rPr>
          <w:rFonts w:ascii="Questa-Regular" w:eastAsia="Times New Roman" w:hAnsi="Questa-Regular" w:cs="Segoe UI"/>
          <w:color w:val="212529"/>
          <w:sz w:val="23"/>
          <w:szCs w:val="23"/>
          <w:lang w:eastAsia="da-DK"/>
        </w:rPr>
        <w:t xml:space="preserve">Når der henvises til loven eller bestemte paragraffer, så menes der lov om </w:t>
      </w:r>
      <w:del w:id="87" w:author="Sanne Have" w:date="2025-03-05T10:12:00Z">
        <w:r w:rsidR="00A7313A" w:rsidDel="00A7313A">
          <w:rPr>
            <w:rFonts w:ascii="Questa-Regular" w:eastAsia="Times New Roman" w:hAnsi="Questa-Regular" w:cs="Segoe UI"/>
            <w:color w:val="212529"/>
            <w:sz w:val="23"/>
            <w:szCs w:val="23"/>
            <w:lang w:eastAsia="da-DK"/>
          </w:rPr>
          <w:delText>forsøgs</w:delText>
        </w:r>
      </w:del>
      <w:r w:rsidRPr="005367EB">
        <w:rPr>
          <w:rFonts w:ascii="Questa-Regular" w:eastAsia="Times New Roman" w:hAnsi="Questa-Regular" w:cs="Segoe UI"/>
          <w:color w:val="212529"/>
          <w:sz w:val="23"/>
          <w:szCs w:val="23"/>
          <w:lang w:eastAsia="da-DK"/>
        </w:rPr>
        <w:t>ordning med medicinsk cannabis.</w:t>
      </w:r>
    </w:p>
    <w:p w14:paraId="08645DA8" w14:textId="77777777" w:rsidR="00C85C05" w:rsidRPr="00C85C05" w:rsidRDefault="00C85C05" w:rsidP="00C85C05">
      <w:pPr>
        <w:shd w:val="clear" w:color="auto" w:fill="F9F9FB"/>
        <w:spacing w:before="60" w:after="0" w:line="480" w:lineRule="auto"/>
        <w:ind w:firstLine="170"/>
        <w:jc w:val="both"/>
        <w:rPr>
          <w:ins w:id="88" w:author="Sanne Have" w:date="2025-11-06T14:22:00Z"/>
          <w:rFonts w:ascii="Questa-Regular" w:eastAsia="Times New Roman" w:hAnsi="Questa-Regular" w:cs="Segoe UI"/>
          <w:color w:val="212529"/>
          <w:sz w:val="23"/>
          <w:szCs w:val="23"/>
          <w:lang w:eastAsia="da-DK"/>
        </w:rPr>
      </w:pPr>
      <w:ins w:id="89" w:author="Sanne Have" w:date="2025-11-06T14:22:00Z">
        <w:r w:rsidRPr="00C85C05">
          <w:rPr>
            <w:rFonts w:ascii="Questa-Regular" w:eastAsia="Times New Roman" w:hAnsi="Questa-Regular" w:cs="Segoe UI"/>
            <w:color w:val="212529"/>
            <w:sz w:val="23"/>
            <w:szCs w:val="23"/>
            <w:lang w:eastAsia="da-DK"/>
          </w:rPr>
          <w:t xml:space="preserve">Siden forsøgsordningen blev etableret den 1. januar 2018 og til 31. december 2024 har Lægemiddelstyrelsen modtaget i alt 132 indberetninger om formodede bivirkninger vedrørende cannabisslutprodukter under forsøgsordningen med medicinsk cannabis. Kun 16 </w:t>
        </w:r>
        <w:r w:rsidRPr="00BB37DF">
          <w:rPr>
            <w:rFonts w:ascii="Questa-Regular" w:eastAsia="Times New Roman" w:hAnsi="Questa-Regular" w:cs="Segoe UI"/>
            <w:color w:val="212529"/>
            <w:sz w:val="23"/>
            <w:szCs w:val="23"/>
            <w:lang w:eastAsia="da-DK"/>
          </w:rPr>
          <w:t>ud</w:t>
        </w:r>
        <w:r w:rsidRPr="00C85C05">
          <w:rPr>
            <w:rFonts w:ascii="Questa-Regular" w:eastAsia="Times New Roman" w:hAnsi="Questa-Regular" w:cs="Segoe UI"/>
            <w:color w:val="212529"/>
            <w:sz w:val="23"/>
            <w:szCs w:val="23"/>
            <w:lang w:eastAsia="da-DK"/>
          </w:rPr>
          <w:t xml:space="preserve"> af disse vedrører formodede alvorlige bivirkninger. </w:t>
        </w:r>
      </w:ins>
    </w:p>
    <w:p w14:paraId="0D699D26" w14:textId="77777777" w:rsidR="00C85C05" w:rsidDel="00DA1628" w:rsidRDefault="00C85C05" w:rsidP="005367EB">
      <w:pPr>
        <w:shd w:val="clear" w:color="auto" w:fill="F9F9FB"/>
        <w:spacing w:before="60" w:after="0" w:line="480" w:lineRule="auto"/>
        <w:ind w:firstLine="170"/>
        <w:jc w:val="both"/>
        <w:rPr>
          <w:del w:id="90" w:author="Sanne Have" w:date="2025-11-10T08:15:00Z"/>
          <w:rFonts w:ascii="Questa-Regular" w:eastAsia="Times New Roman" w:hAnsi="Questa-Regular" w:cs="Segoe UI"/>
          <w:color w:val="212529"/>
          <w:sz w:val="23"/>
          <w:szCs w:val="23"/>
          <w:lang w:eastAsia="da-DK"/>
        </w:rPr>
      </w:pPr>
    </w:p>
    <w:p w14:paraId="27BE673D" w14:textId="77777777" w:rsidR="00653F1C" w:rsidDel="00DA1628" w:rsidRDefault="00FB6828" w:rsidP="00653F1C">
      <w:pPr>
        <w:shd w:val="clear" w:color="auto" w:fill="F9F9FB"/>
        <w:spacing w:before="60" w:after="0" w:line="480" w:lineRule="auto"/>
        <w:ind w:firstLine="170"/>
        <w:jc w:val="both"/>
        <w:rPr>
          <w:del w:id="91" w:author="Sanne Have" w:date="2025-11-10T08:15:00Z"/>
          <w:rFonts w:ascii="Questa-Regular" w:eastAsia="Times New Roman" w:hAnsi="Questa-Regular" w:cs="Segoe UI"/>
          <w:color w:val="212529"/>
          <w:sz w:val="23"/>
          <w:szCs w:val="23"/>
          <w:lang w:eastAsia="da-DK"/>
        </w:rPr>
      </w:pPr>
      <w:del w:id="92" w:author="Sanne Have" w:date="2025-11-10T08:15:00Z">
        <w:r w:rsidDel="00DA1628">
          <w:rPr>
            <w:rFonts w:ascii="Questa-Regular" w:eastAsia="Times New Roman" w:hAnsi="Questa-Regular" w:cs="Segoe UI"/>
            <w:color w:val="212529"/>
            <w:sz w:val="23"/>
            <w:szCs w:val="23"/>
            <w:lang w:eastAsia="da-DK"/>
          </w:rPr>
          <w:delText xml:space="preserve"> </w:delText>
        </w:r>
      </w:del>
    </w:p>
    <w:p w14:paraId="4E8B5DFC" w14:textId="77777777" w:rsidR="005367EB" w:rsidRPr="005367EB" w:rsidDel="00DA1628" w:rsidRDefault="005367EB" w:rsidP="005367EB">
      <w:pPr>
        <w:shd w:val="clear" w:color="auto" w:fill="F9F9FB"/>
        <w:spacing w:before="60" w:after="0" w:line="480" w:lineRule="auto"/>
        <w:ind w:firstLine="170"/>
        <w:jc w:val="both"/>
        <w:rPr>
          <w:del w:id="93" w:author="Sanne Have" w:date="2025-11-10T08:15:00Z"/>
          <w:rFonts w:ascii="Questa-Regular" w:eastAsia="Times New Roman" w:hAnsi="Questa-Regular" w:cs="Segoe UI"/>
          <w:color w:val="212529"/>
          <w:sz w:val="23"/>
          <w:szCs w:val="23"/>
          <w:lang w:eastAsia="da-DK"/>
        </w:rPr>
      </w:pPr>
    </w:p>
    <w:p w14:paraId="53A169AF" w14:textId="77777777" w:rsidR="005367EB" w:rsidRPr="005367EB" w:rsidRDefault="005367EB" w:rsidP="00DA1628">
      <w:pPr>
        <w:shd w:val="clear" w:color="auto" w:fill="F9F9FB"/>
        <w:spacing w:before="60" w:after="0" w:line="480" w:lineRule="auto"/>
        <w:ind w:firstLine="170"/>
        <w:jc w:val="both"/>
        <w:rPr>
          <w:rFonts w:ascii="Questa-Regular" w:eastAsia="Times New Roman" w:hAnsi="Questa-Regular" w:cs="Segoe UI"/>
          <w:b/>
          <w:bCs/>
          <w:color w:val="212529"/>
          <w:sz w:val="23"/>
          <w:szCs w:val="23"/>
          <w:lang w:eastAsia="da-DK"/>
        </w:rPr>
      </w:pPr>
      <w:r w:rsidRPr="005367EB">
        <w:rPr>
          <w:rFonts w:ascii="Questa-Regular" w:eastAsia="Times New Roman" w:hAnsi="Questa-Regular" w:cs="Segoe UI"/>
          <w:b/>
          <w:bCs/>
          <w:color w:val="212529"/>
          <w:sz w:val="23"/>
          <w:szCs w:val="23"/>
          <w:lang w:eastAsia="da-DK"/>
        </w:rPr>
        <w:t>2. Hvad er medicinsk cannabis?</w:t>
      </w:r>
    </w:p>
    <w:p w14:paraId="72602FF2" w14:textId="77777777" w:rsidR="005367EB" w:rsidRPr="005367EB" w:rsidRDefault="005367EB" w:rsidP="005367EB">
      <w:pPr>
        <w:shd w:val="clear" w:color="auto" w:fill="F9F9FB"/>
        <w:spacing w:before="60" w:after="0" w:line="480" w:lineRule="auto"/>
        <w:ind w:firstLine="170"/>
        <w:jc w:val="both"/>
        <w:rPr>
          <w:rFonts w:ascii="Questa-Regular" w:eastAsia="Times New Roman" w:hAnsi="Questa-Regular" w:cs="Segoe UI"/>
          <w:color w:val="212529"/>
          <w:sz w:val="23"/>
          <w:szCs w:val="23"/>
          <w:lang w:eastAsia="da-DK"/>
        </w:rPr>
      </w:pPr>
      <w:r w:rsidRPr="005367EB">
        <w:rPr>
          <w:rFonts w:ascii="Questa-Regular" w:eastAsia="Times New Roman" w:hAnsi="Questa-Regular" w:cs="Segoe UI"/>
          <w:color w:val="212529"/>
          <w:sz w:val="23"/>
          <w:szCs w:val="23"/>
          <w:lang w:eastAsia="da-DK"/>
        </w:rPr>
        <w:t xml:space="preserve">Medicinsk cannabis er ikke godkendt som </w:t>
      </w:r>
      <w:ins w:id="94" w:author="Mette Aaboe Hansen" w:date="2025-06-01T22:13:00Z">
        <w:r w:rsidR="00D24249">
          <w:rPr>
            <w:rFonts w:ascii="Questa-Regular" w:eastAsia="Times New Roman" w:hAnsi="Questa-Regular" w:cs="Segoe UI"/>
            <w:color w:val="212529"/>
            <w:sz w:val="23"/>
            <w:szCs w:val="23"/>
            <w:lang w:eastAsia="da-DK"/>
          </w:rPr>
          <w:t xml:space="preserve">ordinært </w:t>
        </w:r>
      </w:ins>
      <w:r w:rsidRPr="005367EB">
        <w:rPr>
          <w:rFonts w:ascii="Questa-Regular" w:eastAsia="Times New Roman" w:hAnsi="Questa-Regular" w:cs="Segoe UI"/>
          <w:color w:val="212529"/>
          <w:sz w:val="23"/>
          <w:szCs w:val="23"/>
          <w:lang w:eastAsia="da-DK"/>
        </w:rPr>
        <w:t>lægemiddel i Danmark</w:t>
      </w:r>
      <w:del w:id="95" w:author="Sanne Have" w:date="2026-01-30T14:25:00Z">
        <w:r w:rsidRPr="005367EB" w:rsidDel="005225A6">
          <w:rPr>
            <w:rFonts w:ascii="Questa-Regular" w:eastAsia="Times New Roman" w:hAnsi="Questa-Regular" w:cs="Segoe UI"/>
            <w:color w:val="212529"/>
            <w:sz w:val="23"/>
            <w:szCs w:val="23"/>
            <w:lang w:eastAsia="da-DK"/>
          </w:rPr>
          <w:delText xml:space="preserve"> eller i noget andet land.</w:delText>
        </w:r>
      </w:del>
      <w:r w:rsidRPr="005367EB">
        <w:rPr>
          <w:rFonts w:ascii="Questa-Regular" w:eastAsia="Times New Roman" w:hAnsi="Questa-Regular" w:cs="Segoe UI"/>
          <w:color w:val="212529"/>
          <w:sz w:val="23"/>
          <w:szCs w:val="23"/>
          <w:lang w:eastAsia="da-DK"/>
        </w:rPr>
        <w:t xml:space="preserve"> Der stilles i </w:t>
      </w:r>
      <w:del w:id="96" w:author="Sanne Have" w:date="2025-03-05T10:59:00Z">
        <w:r w:rsidRPr="005367EB" w:rsidDel="003926D0">
          <w:rPr>
            <w:rFonts w:ascii="Questa-Regular" w:eastAsia="Times New Roman" w:hAnsi="Questa-Regular" w:cs="Segoe UI"/>
            <w:color w:val="212529"/>
            <w:sz w:val="23"/>
            <w:szCs w:val="23"/>
            <w:lang w:eastAsia="da-DK"/>
          </w:rPr>
          <w:delText>forsøgs</w:delText>
        </w:r>
      </w:del>
      <w:r w:rsidRPr="005367EB">
        <w:rPr>
          <w:rFonts w:ascii="Questa-Regular" w:eastAsia="Times New Roman" w:hAnsi="Questa-Regular" w:cs="Segoe UI"/>
          <w:color w:val="212529"/>
          <w:sz w:val="23"/>
          <w:szCs w:val="23"/>
          <w:lang w:eastAsia="da-DK"/>
        </w:rPr>
        <w:t>ordningen ikke tilsvarende krav til produkternes kvalitet, sikkerhed og virkning. Kendskabet til eventuelle risici er derfor mere begrænset</w:t>
      </w:r>
      <w:del w:id="97" w:author="Sanne Have" w:date="2025-03-05T11:00:00Z">
        <w:r w:rsidRPr="005367EB" w:rsidDel="0071405C">
          <w:rPr>
            <w:rFonts w:ascii="Questa-Regular" w:eastAsia="Times New Roman" w:hAnsi="Questa-Regular" w:cs="Segoe UI"/>
            <w:color w:val="212529"/>
            <w:sz w:val="23"/>
            <w:szCs w:val="23"/>
            <w:lang w:eastAsia="da-DK"/>
          </w:rPr>
          <w:delText>,</w:delText>
        </w:r>
      </w:del>
      <w:r w:rsidRPr="005367EB">
        <w:rPr>
          <w:rFonts w:ascii="Questa-Regular" w:eastAsia="Times New Roman" w:hAnsi="Questa-Regular" w:cs="Segoe UI"/>
          <w:color w:val="212529"/>
          <w:sz w:val="23"/>
          <w:szCs w:val="23"/>
          <w:lang w:eastAsia="da-DK"/>
        </w:rPr>
        <w:t xml:space="preserve"> end det er for godkendte lægemidler.</w:t>
      </w:r>
    </w:p>
    <w:p w14:paraId="6F1C3ACA" w14:textId="77777777" w:rsidR="005367EB" w:rsidRPr="005367EB" w:rsidRDefault="005367EB" w:rsidP="005367EB">
      <w:pPr>
        <w:shd w:val="clear" w:color="auto" w:fill="F9F9FB"/>
        <w:spacing w:before="60" w:after="0" w:line="480" w:lineRule="auto"/>
        <w:ind w:firstLine="170"/>
        <w:jc w:val="both"/>
        <w:rPr>
          <w:rFonts w:ascii="Questa-Regular" w:eastAsia="Times New Roman" w:hAnsi="Questa-Regular" w:cs="Segoe UI"/>
          <w:color w:val="212529"/>
          <w:sz w:val="23"/>
          <w:szCs w:val="23"/>
          <w:lang w:eastAsia="da-DK"/>
        </w:rPr>
      </w:pPr>
      <w:r w:rsidRPr="005367EB">
        <w:rPr>
          <w:rFonts w:ascii="Questa-Regular" w:eastAsia="Times New Roman" w:hAnsi="Questa-Regular" w:cs="Segoe UI"/>
          <w:color w:val="212529"/>
          <w:sz w:val="23"/>
          <w:szCs w:val="23"/>
          <w:lang w:eastAsia="da-DK"/>
        </w:rPr>
        <w:t xml:space="preserve">De medicinske cannabisprodukter, der omfattes af </w:t>
      </w:r>
      <w:del w:id="98" w:author="Sanne Have" w:date="2025-03-05T11:00:00Z">
        <w:r w:rsidRPr="005367EB" w:rsidDel="0071405C">
          <w:rPr>
            <w:rFonts w:ascii="Questa-Regular" w:eastAsia="Times New Roman" w:hAnsi="Questa-Regular" w:cs="Segoe UI"/>
            <w:color w:val="212529"/>
            <w:sz w:val="23"/>
            <w:szCs w:val="23"/>
            <w:lang w:eastAsia="da-DK"/>
          </w:rPr>
          <w:delText>forsøgs</w:delText>
        </w:r>
      </w:del>
      <w:r w:rsidRPr="005367EB">
        <w:rPr>
          <w:rFonts w:ascii="Questa-Regular" w:eastAsia="Times New Roman" w:hAnsi="Questa-Regular" w:cs="Segoe UI"/>
          <w:color w:val="212529"/>
          <w:sz w:val="23"/>
          <w:szCs w:val="23"/>
          <w:lang w:eastAsia="da-DK"/>
        </w:rPr>
        <w:t>ordningen, er cannabisholdige produkter</w:t>
      </w:r>
      <w:del w:id="99" w:author="Sanne Have" w:date="2025-05-19T13:24:00Z">
        <w:r w:rsidRPr="005367EB" w:rsidDel="00574390">
          <w:rPr>
            <w:rFonts w:ascii="Questa-Regular" w:eastAsia="Times New Roman" w:hAnsi="Questa-Regular" w:cs="Segoe UI"/>
            <w:color w:val="212529"/>
            <w:sz w:val="23"/>
            <w:szCs w:val="23"/>
            <w:lang w:eastAsia="da-DK"/>
          </w:rPr>
          <w:delText xml:space="preserve"> importeret til Danmark med henblik på, at et apotek</w:delText>
        </w:r>
      </w:del>
      <w:r w:rsidRPr="005367EB">
        <w:rPr>
          <w:rFonts w:ascii="Questa-Regular" w:eastAsia="Times New Roman" w:hAnsi="Questa-Regular" w:cs="Segoe UI"/>
          <w:color w:val="212529"/>
          <w:sz w:val="23"/>
          <w:szCs w:val="23"/>
          <w:lang w:eastAsia="da-DK"/>
        </w:rPr>
        <w:t xml:space="preserve">, </w:t>
      </w:r>
      <w:ins w:id="100" w:author="Louise Lykke Karlsson" w:date="2025-05-21T15:22:00Z">
        <w:r w:rsidR="00B70D3A" w:rsidRPr="00D26704">
          <w:rPr>
            <w:rFonts w:ascii="Questa-Regular" w:eastAsia="Times New Roman" w:hAnsi="Questa-Regular" w:cs="Segoe UI"/>
            <w:color w:val="212529"/>
            <w:sz w:val="23"/>
            <w:szCs w:val="23"/>
            <w:lang w:eastAsia="da-DK"/>
          </w:rPr>
          <w:t xml:space="preserve">som </w:t>
        </w:r>
      </w:ins>
      <w:r w:rsidRPr="00D26704">
        <w:rPr>
          <w:rFonts w:ascii="Questa-Regular" w:eastAsia="Times New Roman" w:hAnsi="Questa-Regular" w:cs="Segoe UI"/>
          <w:color w:val="212529"/>
          <w:sz w:val="23"/>
          <w:szCs w:val="23"/>
          <w:lang w:eastAsia="da-DK"/>
        </w:rPr>
        <w:t>på baggrund af en ordination fra en læge, fremstille</w:t>
      </w:r>
      <w:ins w:id="101" w:author="Louise Lykke Karlsson" w:date="2025-05-21T15:23:00Z">
        <w:r w:rsidR="00B70D3A" w:rsidRPr="00D26704">
          <w:rPr>
            <w:rFonts w:ascii="Questa-Regular" w:eastAsia="Times New Roman" w:hAnsi="Questa-Regular" w:cs="Segoe UI"/>
            <w:color w:val="212529"/>
            <w:sz w:val="23"/>
            <w:szCs w:val="23"/>
            <w:lang w:eastAsia="da-DK"/>
          </w:rPr>
          <w:t>s</w:t>
        </w:r>
      </w:ins>
      <w:ins w:id="102" w:author="Louise Lykke Karlsson" w:date="2025-05-21T15:24:00Z">
        <w:r w:rsidR="00B70D3A" w:rsidRPr="00D26704">
          <w:rPr>
            <w:rFonts w:ascii="Questa-Regular" w:eastAsia="Times New Roman" w:hAnsi="Questa-Regular" w:cs="Segoe UI"/>
            <w:color w:val="212529"/>
            <w:sz w:val="23"/>
            <w:szCs w:val="23"/>
            <w:lang w:eastAsia="da-DK"/>
          </w:rPr>
          <w:t xml:space="preserve"> på et apotek til </w:t>
        </w:r>
      </w:ins>
      <w:del w:id="103" w:author="Louise Lykke Karlsson" w:date="2025-05-21T15:23:00Z">
        <w:r w:rsidRPr="00D26704" w:rsidDel="00B70D3A">
          <w:rPr>
            <w:rFonts w:ascii="Questa-Regular" w:eastAsia="Times New Roman" w:hAnsi="Questa-Regular" w:cs="Segoe UI"/>
            <w:color w:val="212529"/>
            <w:sz w:val="23"/>
            <w:szCs w:val="23"/>
            <w:lang w:eastAsia="da-DK"/>
          </w:rPr>
          <w:delText>r lægemidlet</w:delText>
        </w:r>
      </w:del>
      <w:del w:id="104" w:author="Louise Lykke Karlsson" w:date="2025-05-21T15:29:00Z">
        <w:r w:rsidRPr="00D26704" w:rsidDel="00BF5E90">
          <w:rPr>
            <w:rFonts w:ascii="Questa-Regular" w:eastAsia="Times New Roman" w:hAnsi="Questa-Regular" w:cs="Segoe UI"/>
            <w:color w:val="212529"/>
            <w:sz w:val="23"/>
            <w:szCs w:val="23"/>
            <w:lang w:eastAsia="da-DK"/>
          </w:rPr>
          <w:delText>,</w:delText>
        </w:r>
      </w:del>
      <w:r w:rsidRPr="00D26704">
        <w:rPr>
          <w:rFonts w:ascii="Questa-Regular" w:eastAsia="Times New Roman" w:hAnsi="Questa-Regular" w:cs="Segoe UI"/>
          <w:color w:val="212529"/>
          <w:sz w:val="23"/>
          <w:szCs w:val="23"/>
          <w:lang w:eastAsia="da-DK"/>
        </w:rPr>
        <w:t xml:space="preserve"> et såkaldt cannabisslutprodukt. I denne vejledning anvendes udtrykket ”medicinsk cannabis” om disse cannabisslutprodukter.</w:t>
      </w:r>
    </w:p>
    <w:p w14:paraId="29085C88" w14:textId="77777777" w:rsidR="005367EB" w:rsidRPr="005367EB" w:rsidRDefault="005367EB" w:rsidP="005367EB">
      <w:pPr>
        <w:shd w:val="clear" w:color="auto" w:fill="F9F9FB"/>
        <w:spacing w:before="60" w:after="0" w:line="480" w:lineRule="auto"/>
        <w:ind w:firstLine="170"/>
        <w:jc w:val="both"/>
        <w:rPr>
          <w:rFonts w:ascii="Questa-Regular" w:eastAsia="Times New Roman" w:hAnsi="Questa-Regular" w:cs="Segoe UI"/>
          <w:color w:val="212529"/>
          <w:sz w:val="23"/>
          <w:szCs w:val="23"/>
          <w:lang w:eastAsia="da-DK"/>
        </w:rPr>
      </w:pPr>
      <w:r w:rsidRPr="005367EB">
        <w:rPr>
          <w:rFonts w:ascii="Questa-Regular" w:eastAsia="Times New Roman" w:hAnsi="Questa-Regular" w:cs="Segoe UI"/>
          <w:color w:val="212529"/>
          <w:sz w:val="23"/>
          <w:szCs w:val="23"/>
          <w:lang w:eastAsia="da-DK"/>
        </w:rPr>
        <w:t>Det konkrete cannabisprodukt kan bestå af cannabisdroge fra stamplanten </w:t>
      </w:r>
      <w:r w:rsidRPr="005367EB">
        <w:rPr>
          <w:rFonts w:ascii="Questa-Regular" w:eastAsia="Times New Roman" w:hAnsi="Questa-Regular" w:cs="Segoe UI"/>
          <w:i/>
          <w:iCs/>
          <w:color w:val="212529"/>
          <w:sz w:val="23"/>
          <w:szCs w:val="23"/>
          <w:lang w:eastAsia="da-DK"/>
        </w:rPr>
        <w:t xml:space="preserve">Cannabis </w:t>
      </w:r>
      <w:proofErr w:type="spellStart"/>
      <w:r w:rsidRPr="005367EB">
        <w:rPr>
          <w:rFonts w:ascii="Questa-Regular" w:eastAsia="Times New Roman" w:hAnsi="Questa-Regular" w:cs="Segoe UI"/>
          <w:i/>
          <w:iCs/>
          <w:color w:val="212529"/>
          <w:sz w:val="23"/>
          <w:szCs w:val="23"/>
          <w:lang w:eastAsia="da-DK"/>
        </w:rPr>
        <w:t>sativa</w:t>
      </w:r>
      <w:proofErr w:type="spellEnd"/>
      <w:r w:rsidRPr="005367EB">
        <w:rPr>
          <w:rFonts w:ascii="Questa-Regular" w:eastAsia="Times New Roman" w:hAnsi="Questa-Regular" w:cs="Segoe UI"/>
          <w:color w:val="212529"/>
          <w:sz w:val="23"/>
          <w:szCs w:val="23"/>
          <w:lang w:eastAsia="da-DK"/>
        </w:rPr>
        <w:t> L</w:t>
      </w:r>
      <w:ins w:id="105" w:author="Louise Lykke Karlsson" w:date="2025-05-21T15:30:00Z">
        <w:r w:rsidR="00BF5E90">
          <w:rPr>
            <w:rFonts w:ascii="Questa-Regular" w:eastAsia="Times New Roman" w:hAnsi="Questa-Regular" w:cs="Segoe UI"/>
            <w:color w:val="212529"/>
            <w:sz w:val="23"/>
            <w:szCs w:val="23"/>
            <w:lang w:eastAsia="da-DK"/>
          </w:rPr>
          <w:t>.</w:t>
        </w:r>
      </w:ins>
      <w:r w:rsidRPr="005367EB">
        <w:rPr>
          <w:rFonts w:ascii="Questa-Regular" w:eastAsia="Times New Roman" w:hAnsi="Questa-Regular" w:cs="Segoe UI"/>
          <w:color w:val="212529"/>
          <w:sz w:val="23"/>
          <w:szCs w:val="23"/>
          <w:lang w:eastAsia="da-DK"/>
        </w:rPr>
        <w:t>, drogetilberedninger samt videre doseringslignende formuleringer heraf. Der kan således fx være tale om tørrede cannabis</w:t>
      </w:r>
      <w:del w:id="106" w:author="Louise Lykke Karlsson" w:date="2025-05-21T15:31:00Z">
        <w:r w:rsidRPr="005367EB" w:rsidDel="00BF5E90">
          <w:rPr>
            <w:rFonts w:ascii="Questa-Regular" w:eastAsia="Times New Roman" w:hAnsi="Questa-Regular" w:cs="Segoe UI"/>
            <w:color w:val="212529"/>
            <w:sz w:val="23"/>
            <w:szCs w:val="23"/>
            <w:lang w:eastAsia="da-DK"/>
          </w:rPr>
          <w:delText xml:space="preserve"> </w:delText>
        </w:r>
      </w:del>
      <w:r w:rsidRPr="005367EB">
        <w:rPr>
          <w:rFonts w:ascii="Questa-Regular" w:eastAsia="Times New Roman" w:hAnsi="Questa-Regular" w:cs="Segoe UI"/>
          <w:color w:val="212529"/>
          <w:sz w:val="23"/>
          <w:szCs w:val="23"/>
          <w:lang w:eastAsia="da-DK"/>
        </w:rPr>
        <w:t>blomster eller ekstrakt</w:t>
      </w:r>
      <w:ins w:id="107" w:author="Louise Lykke Karlsson" w:date="2025-05-21T15:31:00Z">
        <w:r w:rsidR="00BF5E90">
          <w:rPr>
            <w:rFonts w:ascii="Questa-Regular" w:eastAsia="Times New Roman" w:hAnsi="Questa-Regular" w:cs="Segoe UI"/>
            <w:color w:val="212529"/>
            <w:sz w:val="23"/>
            <w:szCs w:val="23"/>
            <w:lang w:eastAsia="da-DK"/>
          </w:rPr>
          <w:t xml:space="preserve">er </w:t>
        </w:r>
      </w:ins>
      <w:del w:id="108" w:author="Louise Lykke Karlsson" w:date="2025-05-21T15:31:00Z">
        <w:r w:rsidRPr="005367EB" w:rsidDel="00BF5E90">
          <w:rPr>
            <w:rFonts w:ascii="Questa-Regular" w:eastAsia="Times New Roman" w:hAnsi="Questa-Regular" w:cs="Segoe UI"/>
            <w:color w:val="212529"/>
            <w:sz w:val="23"/>
            <w:szCs w:val="23"/>
            <w:lang w:eastAsia="da-DK"/>
          </w:rPr>
          <w:delText>ioner</w:delText>
        </w:r>
      </w:del>
      <w:ins w:id="109" w:author="Louise Lykke Karlsson" w:date="2025-05-21T15:31:00Z">
        <w:r w:rsidR="00BF5E90">
          <w:rPr>
            <w:rFonts w:ascii="Questa-Regular" w:eastAsia="Times New Roman" w:hAnsi="Questa-Regular" w:cs="Segoe UI"/>
            <w:color w:val="212529"/>
            <w:sz w:val="23"/>
            <w:szCs w:val="23"/>
            <w:lang w:eastAsia="da-DK"/>
          </w:rPr>
          <w:t xml:space="preserve"> fremstillet</w:t>
        </w:r>
      </w:ins>
      <w:r w:rsidRPr="005367EB">
        <w:rPr>
          <w:rFonts w:ascii="Questa-Regular" w:eastAsia="Times New Roman" w:hAnsi="Questa-Regular" w:cs="Segoe UI"/>
          <w:color w:val="212529"/>
          <w:sz w:val="23"/>
          <w:szCs w:val="23"/>
          <w:lang w:eastAsia="da-DK"/>
        </w:rPr>
        <w:t xml:space="preserve"> heraf (fx betegnet cannabisolie, CBD-olie eller THC-olie).</w:t>
      </w:r>
    </w:p>
    <w:p w14:paraId="40D29EB4" w14:textId="77777777" w:rsidR="005367EB" w:rsidRPr="005367EB" w:rsidRDefault="005367EB" w:rsidP="005367EB">
      <w:pPr>
        <w:shd w:val="clear" w:color="auto" w:fill="F9F9FB"/>
        <w:spacing w:before="60" w:after="0" w:line="480" w:lineRule="auto"/>
        <w:ind w:firstLine="170"/>
        <w:jc w:val="both"/>
        <w:rPr>
          <w:rFonts w:ascii="Questa-Regular" w:eastAsia="Times New Roman" w:hAnsi="Questa-Regular" w:cs="Segoe UI"/>
          <w:color w:val="212529"/>
          <w:sz w:val="23"/>
          <w:szCs w:val="23"/>
          <w:lang w:eastAsia="da-DK"/>
        </w:rPr>
      </w:pPr>
      <w:r w:rsidRPr="00BF5E90">
        <w:rPr>
          <w:rFonts w:ascii="Questa-Regular" w:eastAsia="Times New Roman" w:hAnsi="Questa-Regular" w:cs="Segoe UI"/>
          <w:color w:val="212529"/>
          <w:sz w:val="23"/>
          <w:szCs w:val="23"/>
          <w:lang w:eastAsia="da-DK"/>
        </w:rPr>
        <w:t xml:space="preserve">Før et cannabisholdigt produkt kan omfattes af ordningen, skal den </w:t>
      </w:r>
      <w:proofErr w:type="spellStart"/>
      <w:r w:rsidRPr="00BF5E90">
        <w:rPr>
          <w:rFonts w:ascii="Questa-Regular" w:eastAsia="Times New Roman" w:hAnsi="Questa-Regular" w:cs="Segoe UI"/>
          <w:color w:val="212529"/>
          <w:sz w:val="23"/>
          <w:szCs w:val="23"/>
          <w:lang w:eastAsia="da-DK"/>
        </w:rPr>
        <w:t>mellemproduktfremstiller</w:t>
      </w:r>
      <w:proofErr w:type="spellEnd"/>
      <w:r w:rsidRPr="00BF5E90">
        <w:rPr>
          <w:rFonts w:ascii="Questa-Regular" w:eastAsia="Times New Roman" w:hAnsi="Questa-Regular" w:cs="Segoe UI"/>
          <w:color w:val="212529"/>
          <w:sz w:val="23"/>
          <w:szCs w:val="23"/>
          <w:lang w:eastAsia="da-DK"/>
        </w:rPr>
        <w:t xml:space="preserve">, som ønsker at </w:t>
      </w:r>
      <w:ins w:id="110" w:author="Louise Lykke Karlsson" w:date="2025-05-21T15:25:00Z">
        <w:r w:rsidR="00B70D3A" w:rsidRPr="00BF5E90">
          <w:rPr>
            <w:rFonts w:ascii="Questa-Regular" w:eastAsia="Times New Roman" w:hAnsi="Questa-Regular" w:cs="Segoe UI"/>
            <w:color w:val="212529"/>
            <w:sz w:val="23"/>
            <w:szCs w:val="23"/>
            <w:lang w:eastAsia="da-DK"/>
          </w:rPr>
          <w:t xml:space="preserve">få </w:t>
        </w:r>
      </w:ins>
      <w:ins w:id="111" w:author="Louise Lykke Karlsson" w:date="2025-05-21T15:26:00Z">
        <w:r w:rsidR="00B70D3A" w:rsidRPr="00BF5E90">
          <w:rPr>
            <w:rFonts w:ascii="Questa-Regular" w:eastAsia="Times New Roman" w:hAnsi="Questa-Regular" w:cs="Segoe UI"/>
            <w:color w:val="212529"/>
            <w:sz w:val="23"/>
            <w:szCs w:val="23"/>
            <w:lang w:eastAsia="da-DK"/>
          </w:rPr>
          <w:t xml:space="preserve">optaget </w:t>
        </w:r>
      </w:ins>
      <w:del w:id="112" w:author="Louise Lykke Karlsson" w:date="2025-05-21T15:32:00Z">
        <w:r w:rsidRPr="00BF5E90" w:rsidDel="00BF5E90">
          <w:rPr>
            <w:rFonts w:ascii="Questa-Regular" w:eastAsia="Times New Roman" w:hAnsi="Questa-Regular" w:cs="Segoe UI"/>
            <w:color w:val="212529"/>
            <w:sz w:val="23"/>
            <w:szCs w:val="23"/>
            <w:lang w:eastAsia="da-DK"/>
          </w:rPr>
          <w:delText xml:space="preserve">importere </w:delText>
        </w:r>
      </w:del>
      <w:del w:id="113" w:author="Louise Lykke Karlsson" w:date="2025-05-21T15:33:00Z">
        <w:r w:rsidRPr="00BF5E90" w:rsidDel="00BF5E90">
          <w:rPr>
            <w:rFonts w:ascii="Questa-Regular" w:eastAsia="Times New Roman" w:hAnsi="Questa-Regular" w:cs="Segoe UI"/>
            <w:color w:val="212529"/>
            <w:sz w:val="23"/>
            <w:szCs w:val="23"/>
            <w:lang w:eastAsia="da-DK"/>
          </w:rPr>
          <w:delText>et cannabisudgangsprodukt til Danmark for at</w:delText>
        </w:r>
      </w:del>
      <w:ins w:id="114" w:author="Sanne Have" w:date="2025-05-19T13:25:00Z">
        <w:del w:id="115" w:author="Louise Lykke Karlsson" w:date="2025-05-21T15:33:00Z">
          <w:r w:rsidR="00574390" w:rsidRPr="00BF5E90" w:rsidDel="00BF5E90">
            <w:rPr>
              <w:rFonts w:ascii="Questa-Regular" w:eastAsia="Times New Roman" w:hAnsi="Questa-Regular" w:cs="Segoe UI"/>
              <w:color w:val="212529"/>
              <w:sz w:val="23"/>
              <w:szCs w:val="23"/>
              <w:lang w:eastAsia="da-DK"/>
            </w:rPr>
            <w:delText>eller</w:delText>
          </w:r>
        </w:del>
      </w:ins>
      <w:del w:id="116" w:author="Louise Lykke Karlsson" w:date="2025-05-21T15:33:00Z">
        <w:r w:rsidRPr="00BF5E90" w:rsidDel="00BF5E90">
          <w:rPr>
            <w:rFonts w:ascii="Questa-Regular" w:eastAsia="Times New Roman" w:hAnsi="Questa-Regular" w:cs="Segoe UI"/>
            <w:color w:val="212529"/>
            <w:sz w:val="23"/>
            <w:szCs w:val="23"/>
            <w:lang w:eastAsia="da-DK"/>
          </w:rPr>
          <w:delText xml:space="preserve"> fremstille </w:delText>
        </w:r>
      </w:del>
      <w:r w:rsidRPr="00BF5E90">
        <w:rPr>
          <w:rFonts w:ascii="Questa-Regular" w:eastAsia="Times New Roman" w:hAnsi="Questa-Regular" w:cs="Segoe UI"/>
          <w:color w:val="212529"/>
          <w:sz w:val="23"/>
          <w:szCs w:val="23"/>
          <w:lang w:eastAsia="da-DK"/>
        </w:rPr>
        <w:t>et cannabismellemprodukt, fremsende dokumentation til Lægemiddelstyrelsen for</w:t>
      </w:r>
      <w:ins w:id="117" w:author="Claus Stage" w:date="2025-03-05T14:36:00Z">
        <w:r w:rsidR="00095C7B" w:rsidRPr="00BF5E90">
          <w:rPr>
            <w:rFonts w:ascii="Questa-Regular" w:eastAsia="Times New Roman" w:hAnsi="Questa-Regular" w:cs="Segoe UI"/>
            <w:color w:val="212529"/>
            <w:sz w:val="23"/>
            <w:szCs w:val="23"/>
            <w:lang w:eastAsia="da-DK"/>
          </w:rPr>
          <w:t>,</w:t>
        </w:r>
      </w:ins>
      <w:r w:rsidRPr="00BF5E90">
        <w:rPr>
          <w:rFonts w:ascii="Questa-Regular" w:eastAsia="Times New Roman" w:hAnsi="Questa-Regular" w:cs="Segoe UI"/>
          <w:color w:val="212529"/>
          <w:sz w:val="23"/>
          <w:szCs w:val="23"/>
          <w:lang w:eastAsia="da-DK"/>
        </w:rPr>
        <w:t xml:space="preserve"> at produktet lever op til de krav, der er fastsat i loven</w:t>
      </w:r>
      <w:ins w:id="118" w:author="Sanne Have" w:date="2025-11-06T14:25:00Z">
        <w:r w:rsidR="00C85C05">
          <w:rPr>
            <w:rFonts w:ascii="Questa-Regular" w:eastAsia="Times New Roman" w:hAnsi="Questa-Regular" w:cs="Segoe UI"/>
            <w:color w:val="212529"/>
            <w:sz w:val="23"/>
            <w:szCs w:val="23"/>
            <w:lang w:eastAsia="da-DK"/>
          </w:rPr>
          <w:t xml:space="preserve"> og tilhørende bekendtgørelser</w:t>
        </w:r>
      </w:ins>
      <w:r w:rsidRPr="00BF5E90">
        <w:rPr>
          <w:rFonts w:ascii="Questa-Regular" w:eastAsia="Times New Roman" w:hAnsi="Questa-Regular" w:cs="Segoe UI"/>
          <w:color w:val="212529"/>
          <w:sz w:val="23"/>
          <w:szCs w:val="23"/>
          <w:lang w:eastAsia="da-DK"/>
        </w:rPr>
        <w:t>.</w:t>
      </w:r>
      <w:r w:rsidRPr="005367EB">
        <w:rPr>
          <w:rFonts w:ascii="Questa-Regular" w:eastAsia="Times New Roman" w:hAnsi="Questa-Regular" w:cs="Segoe UI"/>
          <w:color w:val="212529"/>
          <w:sz w:val="23"/>
          <w:szCs w:val="23"/>
          <w:lang w:eastAsia="da-DK"/>
        </w:rPr>
        <w:t xml:space="preserve"> Disse omhandler bl.a. krav til dyrkning og fremstilling, herunder at produktet skal være kvalitetskontrolleret i overensstemmelse med principper for god fremstillingspraksis (GMP), og at det skal være styrkebestemt </w:t>
      </w:r>
      <w:ins w:id="119" w:author="Louise Lykke Karlsson" w:date="2025-05-21T15:39:00Z">
        <w:r w:rsidR="00BF5E90">
          <w:rPr>
            <w:rFonts w:ascii="Questa-Regular" w:eastAsia="Times New Roman" w:hAnsi="Questa-Regular" w:cs="Segoe UI"/>
            <w:color w:val="212529"/>
            <w:sz w:val="23"/>
            <w:szCs w:val="23"/>
            <w:lang w:eastAsia="da-DK"/>
          </w:rPr>
          <w:t xml:space="preserve">i forhold til </w:t>
        </w:r>
      </w:ins>
      <w:del w:id="120" w:author="Louise Lykke Karlsson" w:date="2025-05-21T15:39:00Z">
        <w:r w:rsidRPr="005367EB" w:rsidDel="001C3D0C">
          <w:rPr>
            <w:rFonts w:ascii="Questa-Regular" w:eastAsia="Times New Roman" w:hAnsi="Questa-Regular" w:cs="Segoe UI"/>
            <w:color w:val="212529"/>
            <w:sz w:val="23"/>
            <w:szCs w:val="23"/>
            <w:lang w:eastAsia="da-DK"/>
          </w:rPr>
          <w:delText>over for</w:delText>
        </w:r>
      </w:del>
      <w:r w:rsidRPr="005367EB">
        <w:rPr>
          <w:rFonts w:ascii="Questa-Regular" w:eastAsia="Times New Roman" w:hAnsi="Questa-Regular" w:cs="Segoe UI"/>
          <w:color w:val="212529"/>
          <w:sz w:val="23"/>
          <w:szCs w:val="23"/>
          <w:lang w:eastAsia="da-DK"/>
        </w:rPr>
        <w:t xml:space="preserve"> indhold</w:t>
      </w:r>
      <w:ins w:id="121" w:author="Louise Lykke Karlsson" w:date="2025-05-21T15:39:00Z">
        <w:r w:rsidR="001C3D0C">
          <w:rPr>
            <w:rFonts w:ascii="Questa-Regular" w:eastAsia="Times New Roman" w:hAnsi="Questa-Regular" w:cs="Segoe UI"/>
            <w:color w:val="212529"/>
            <w:sz w:val="23"/>
            <w:szCs w:val="23"/>
            <w:lang w:eastAsia="da-DK"/>
          </w:rPr>
          <w:t>et</w:t>
        </w:r>
      </w:ins>
      <w:r w:rsidRPr="005367EB">
        <w:rPr>
          <w:rFonts w:ascii="Questa-Regular" w:eastAsia="Times New Roman" w:hAnsi="Questa-Regular" w:cs="Segoe UI"/>
          <w:color w:val="212529"/>
          <w:sz w:val="23"/>
          <w:szCs w:val="23"/>
          <w:lang w:eastAsia="da-DK"/>
        </w:rPr>
        <w:t xml:space="preserve"> af THC (</w:t>
      </w:r>
      <w:proofErr w:type="spellStart"/>
      <w:r w:rsidRPr="005367EB">
        <w:rPr>
          <w:rFonts w:ascii="Questa-Regular" w:eastAsia="Times New Roman" w:hAnsi="Questa-Regular" w:cs="Segoe UI"/>
          <w:color w:val="212529"/>
          <w:sz w:val="23"/>
          <w:szCs w:val="23"/>
          <w:lang w:eastAsia="da-DK"/>
        </w:rPr>
        <w:t>tetrahydrocannabinol</w:t>
      </w:r>
      <w:proofErr w:type="spellEnd"/>
      <w:ins w:id="122" w:author="Louise Lykke Karlsson" w:date="2025-05-21T15:34:00Z">
        <w:r w:rsidR="00BF5E90">
          <w:rPr>
            <w:rFonts w:ascii="Questa-Regular" w:eastAsia="Times New Roman" w:hAnsi="Questa-Regular" w:cs="Segoe UI"/>
            <w:color w:val="212529"/>
            <w:sz w:val="23"/>
            <w:szCs w:val="23"/>
            <w:lang w:eastAsia="da-DK"/>
          </w:rPr>
          <w:t xml:space="preserve">, dvs. </w:t>
        </w:r>
        <w:proofErr w:type="spellStart"/>
        <w:r w:rsidR="00BF5E90">
          <w:rPr>
            <w:rFonts w:ascii="Questa-Regular" w:eastAsia="Times New Roman" w:hAnsi="Questa-Regular" w:cs="Segoe UI"/>
            <w:color w:val="212529"/>
            <w:sz w:val="23"/>
            <w:szCs w:val="23"/>
            <w:lang w:eastAsia="da-DK"/>
          </w:rPr>
          <w:t>dronabinol</w:t>
        </w:r>
      </w:ins>
      <w:proofErr w:type="spellEnd"/>
      <w:r w:rsidRPr="005367EB">
        <w:rPr>
          <w:rFonts w:ascii="Questa-Regular" w:eastAsia="Times New Roman" w:hAnsi="Questa-Regular" w:cs="Segoe UI"/>
          <w:color w:val="212529"/>
          <w:sz w:val="23"/>
          <w:szCs w:val="23"/>
          <w:lang w:eastAsia="da-DK"/>
        </w:rPr>
        <w:t>) og CBD (</w:t>
      </w:r>
      <w:proofErr w:type="spellStart"/>
      <w:r w:rsidRPr="005367EB">
        <w:rPr>
          <w:rFonts w:ascii="Questa-Regular" w:eastAsia="Times New Roman" w:hAnsi="Questa-Regular" w:cs="Segoe UI"/>
          <w:color w:val="212529"/>
          <w:sz w:val="23"/>
          <w:szCs w:val="23"/>
          <w:lang w:eastAsia="da-DK"/>
        </w:rPr>
        <w:t>cannabidiol</w:t>
      </w:r>
      <w:proofErr w:type="spellEnd"/>
      <w:r w:rsidRPr="005367EB">
        <w:rPr>
          <w:rFonts w:ascii="Questa-Regular" w:eastAsia="Times New Roman" w:hAnsi="Questa-Regular" w:cs="Segoe UI"/>
          <w:color w:val="212529"/>
          <w:sz w:val="23"/>
          <w:szCs w:val="23"/>
          <w:lang w:eastAsia="da-DK"/>
        </w:rPr>
        <w:t xml:space="preserve">) </w:t>
      </w:r>
      <w:ins w:id="123" w:author="Louise Lykke Karlsson" w:date="2025-05-21T15:40:00Z">
        <w:r w:rsidR="001C3D0C">
          <w:rPr>
            <w:rFonts w:ascii="Questa-Regular" w:eastAsia="Times New Roman" w:hAnsi="Questa-Regular" w:cs="Segoe UI"/>
            <w:color w:val="212529"/>
            <w:sz w:val="23"/>
            <w:szCs w:val="23"/>
            <w:lang w:eastAsia="da-DK"/>
          </w:rPr>
          <w:t xml:space="preserve">og analyseret for </w:t>
        </w:r>
      </w:ins>
      <w:del w:id="124" w:author="Louise Lykke Karlsson" w:date="2025-05-21T15:40:00Z">
        <w:r w:rsidRPr="005367EB" w:rsidDel="001C3D0C">
          <w:rPr>
            <w:rFonts w:ascii="Questa-Regular" w:eastAsia="Times New Roman" w:hAnsi="Questa-Regular" w:cs="Segoe UI"/>
            <w:color w:val="212529"/>
            <w:sz w:val="23"/>
            <w:szCs w:val="23"/>
            <w:lang w:eastAsia="da-DK"/>
          </w:rPr>
          <w:delText>samt eventuelle</w:delText>
        </w:r>
      </w:del>
      <w:r w:rsidRPr="005367EB">
        <w:rPr>
          <w:rFonts w:ascii="Questa-Regular" w:eastAsia="Times New Roman" w:hAnsi="Questa-Regular" w:cs="Segoe UI"/>
          <w:color w:val="212529"/>
          <w:sz w:val="23"/>
          <w:szCs w:val="23"/>
          <w:lang w:eastAsia="da-DK"/>
        </w:rPr>
        <w:t xml:space="preserve"> andre </w:t>
      </w:r>
      <w:ins w:id="125" w:author="Louise Lykke Karlsson" w:date="2025-05-21T15:40:00Z">
        <w:r w:rsidR="001C3D0C">
          <w:rPr>
            <w:rFonts w:ascii="Questa-Regular" w:eastAsia="Times New Roman" w:hAnsi="Questa-Regular" w:cs="Segoe UI"/>
            <w:color w:val="212529"/>
            <w:sz w:val="23"/>
            <w:szCs w:val="23"/>
            <w:lang w:eastAsia="da-DK"/>
          </w:rPr>
          <w:t xml:space="preserve">relevante </w:t>
        </w:r>
      </w:ins>
      <w:r w:rsidRPr="005367EB">
        <w:rPr>
          <w:rFonts w:ascii="Questa-Regular" w:eastAsia="Times New Roman" w:hAnsi="Questa-Regular" w:cs="Segoe UI"/>
          <w:color w:val="212529"/>
          <w:sz w:val="23"/>
          <w:szCs w:val="23"/>
          <w:lang w:eastAsia="da-DK"/>
        </w:rPr>
        <w:t>kvalitets</w:t>
      </w:r>
      <w:ins w:id="126" w:author="Louise Lykke Karlsson" w:date="2025-05-21T15:40:00Z">
        <w:r w:rsidR="001C3D0C">
          <w:rPr>
            <w:rFonts w:ascii="Questa-Regular" w:eastAsia="Times New Roman" w:hAnsi="Questa-Regular" w:cs="Segoe UI"/>
            <w:color w:val="212529"/>
            <w:sz w:val="23"/>
            <w:szCs w:val="23"/>
            <w:lang w:eastAsia="da-DK"/>
          </w:rPr>
          <w:t>parametre</w:t>
        </w:r>
      </w:ins>
      <w:del w:id="127" w:author="Louise Lykke Karlsson" w:date="2025-05-21T15:41:00Z">
        <w:r w:rsidRPr="005367EB" w:rsidDel="001C3D0C">
          <w:rPr>
            <w:rFonts w:ascii="Questa-Regular" w:eastAsia="Times New Roman" w:hAnsi="Questa-Regular" w:cs="Segoe UI"/>
            <w:color w:val="212529"/>
            <w:sz w:val="23"/>
            <w:szCs w:val="23"/>
            <w:lang w:eastAsia="da-DK"/>
          </w:rPr>
          <w:delText>relevante indholdsstoffer og urenheder i henhold til monografier i relevant farmakopé</w:delText>
        </w:r>
      </w:del>
      <w:r w:rsidRPr="005367EB">
        <w:rPr>
          <w:rFonts w:ascii="Questa-Regular" w:eastAsia="Times New Roman" w:hAnsi="Questa-Regular" w:cs="Segoe UI"/>
          <w:color w:val="212529"/>
          <w:sz w:val="23"/>
          <w:szCs w:val="23"/>
          <w:lang w:eastAsia="da-DK"/>
        </w:rPr>
        <w:t>.</w:t>
      </w:r>
    </w:p>
    <w:p w14:paraId="6B1F3C4D" w14:textId="77777777" w:rsidR="005367EB" w:rsidRPr="005367EB" w:rsidRDefault="005367EB" w:rsidP="005367EB">
      <w:pPr>
        <w:shd w:val="clear" w:color="auto" w:fill="F9F9FB"/>
        <w:spacing w:before="60" w:after="0" w:line="480" w:lineRule="auto"/>
        <w:ind w:firstLine="170"/>
        <w:jc w:val="both"/>
        <w:rPr>
          <w:rFonts w:ascii="Questa-Regular" w:eastAsia="Times New Roman" w:hAnsi="Questa-Regular" w:cs="Segoe UI"/>
          <w:color w:val="212529"/>
          <w:sz w:val="23"/>
          <w:szCs w:val="23"/>
          <w:lang w:eastAsia="da-DK"/>
        </w:rPr>
      </w:pPr>
      <w:r w:rsidRPr="005367EB">
        <w:rPr>
          <w:rFonts w:ascii="Questa-Regular" w:eastAsia="Times New Roman" w:hAnsi="Questa-Regular" w:cs="Segoe UI"/>
          <w:color w:val="212529"/>
          <w:sz w:val="23"/>
          <w:szCs w:val="23"/>
          <w:lang w:eastAsia="da-DK"/>
        </w:rPr>
        <w:t xml:space="preserve">Vurderer Lægemiddelstyrelsen, at virksomheden har indsendt den fornødne dokumentation, optages produktet på listen over cannabisudgangsprodukter og cannabismellemprodukter, som er omfattet af </w:t>
      </w:r>
      <w:del w:id="128" w:author="Sanne Have" w:date="2025-03-05T11:47:00Z">
        <w:r w:rsidRPr="005367EB" w:rsidDel="002B110D">
          <w:rPr>
            <w:rFonts w:ascii="Questa-Regular" w:eastAsia="Times New Roman" w:hAnsi="Questa-Regular" w:cs="Segoe UI"/>
            <w:color w:val="212529"/>
            <w:sz w:val="23"/>
            <w:szCs w:val="23"/>
            <w:lang w:eastAsia="da-DK"/>
          </w:rPr>
          <w:delText>forsøgs</w:delText>
        </w:r>
      </w:del>
      <w:r w:rsidRPr="005367EB">
        <w:rPr>
          <w:rFonts w:ascii="Questa-Regular" w:eastAsia="Times New Roman" w:hAnsi="Questa-Regular" w:cs="Segoe UI"/>
          <w:color w:val="212529"/>
          <w:sz w:val="23"/>
          <w:szCs w:val="23"/>
          <w:lang w:eastAsia="da-DK"/>
        </w:rPr>
        <w:t xml:space="preserve">ordningen. </w:t>
      </w:r>
      <w:proofErr w:type="spellStart"/>
      <w:r w:rsidRPr="005367EB">
        <w:rPr>
          <w:rFonts w:ascii="Questa-Regular" w:eastAsia="Times New Roman" w:hAnsi="Questa-Regular" w:cs="Segoe UI"/>
          <w:color w:val="212529"/>
          <w:sz w:val="23"/>
          <w:szCs w:val="23"/>
          <w:lang w:eastAsia="da-DK"/>
        </w:rPr>
        <w:t>Mellemproduktfremstilleren</w:t>
      </w:r>
      <w:proofErr w:type="spellEnd"/>
      <w:r w:rsidRPr="005367EB">
        <w:rPr>
          <w:rFonts w:ascii="Questa-Regular" w:eastAsia="Times New Roman" w:hAnsi="Questa-Regular" w:cs="Segoe UI"/>
          <w:color w:val="212529"/>
          <w:sz w:val="23"/>
          <w:szCs w:val="23"/>
          <w:lang w:eastAsia="da-DK"/>
        </w:rPr>
        <w:t xml:space="preserve"> kan herefter anmelde cannabismellemproduktet til Medicinpriser</w:t>
      </w:r>
      <w:ins w:id="129" w:author="Claus Stage" w:date="2025-03-05T14:39:00Z">
        <w:r w:rsidR="00A861D3">
          <w:rPr>
            <w:rFonts w:ascii="Questa-Regular" w:eastAsia="Times New Roman" w:hAnsi="Questa-Regular" w:cs="Segoe UI"/>
            <w:color w:val="212529"/>
            <w:sz w:val="23"/>
            <w:szCs w:val="23"/>
            <w:lang w:eastAsia="da-DK"/>
          </w:rPr>
          <w:t>.dk</w:t>
        </w:r>
      </w:ins>
      <w:r w:rsidRPr="005367EB">
        <w:rPr>
          <w:rFonts w:ascii="Questa-Regular" w:eastAsia="Times New Roman" w:hAnsi="Questa-Regular" w:cs="Segoe UI"/>
          <w:color w:val="212529"/>
          <w:sz w:val="23"/>
          <w:szCs w:val="23"/>
          <w:lang w:eastAsia="da-DK"/>
        </w:rPr>
        <w:t>. Det vil herefter være muligt for læger at ordinere cannabisslutprodukter, som færdig</w:t>
      </w:r>
      <w:del w:id="130" w:author="Claus Stage" w:date="2025-03-05T14:41:00Z">
        <w:r w:rsidRPr="005367EB" w:rsidDel="00A861D3">
          <w:rPr>
            <w:rFonts w:ascii="Questa-Regular" w:eastAsia="Times New Roman" w:hAnsi="Questa-Regular" w:cs="Segoe UI"/>
            <w:color w:val="212529"/>
            <w:sz w:val="23"/>
            <w:szCs w:val="23"/>
            <w:lang w:eastAsia="da-DK"/>
          </w:rPr>
          <w:delText>-</w:delText>
        </w:r>
      </w:del>
      <w:r w:rsidRPr="005367EB">
        <w:rPr>
          <w:rFonts w:ascii="Questa-Regular" w:eastAsia="Times New Roman" w:hAnsi="Questa-Regular" w:cs="Segoe UI"/>
          <w:color w:val="212529"/>
          <w:sz w:val="23"/>
          <w:szCs w:val="23"/>
          <w:lang w:eastAsia="da-DK"/>
        </w:rPr>
        <w:t>fremstilles på apoteket til den enkelte patient</w:t>
      </w:r>
      <w:del w:id="131" w:author="Sanne Have" w:date="2025-03-05T11:47:00Z">
        <w:r w:rsidRPr="005367EB" w:rsidDel="00BE0FC2">
          <w:rPr>
            <w:rFonts w:ascii="Questa-Regular" w:eastAsia="Times New Roman" w:hAnsi="Questa-Regular" w:cs="Segoe UI"/>
            <w:color w:val="212529"/>
            <w:sz w:val="23"/>
            <w:szCs w:val="23"/>
            <w:lang w:eastAsia="da-DK"/>
          </w:rPr>
          <w:delText xml:space="preserve"> ud fra et cannabismellemprodukt</w:delText>
        </w:r>
      </w:del>
      <w:r w:rsidRPr="005367EB">
        <w:rPr>
          <w:rFonts w:ascii="Questa-Regular" w:eastAsia="Times New Roman" w:hAnsi="Questa-Regular" w:cs="Segoe UI"/>
          <w:color w:val="212529"/>
          <w:sz w:val="23"/>
          <w:szCs w:val="23"/>
          <w:lang w:eastAsia="da-DK"/>
        </w:rPr>
        <w:t>.</w:t>
      </w:r>
    </w:p>
    <w:p w14:paraId="285938CE" w14:textId="77777777" w:rsidR="005367EB" w:rsidRPr="005367EB" w:rsidRDefault="005367EB" w:rsidP="005367EB">
      <w:pPr>
        <w:shd w:val="clear" w:color="auto" w:fill="F9F9FB"/>
        <w:spacing w:before="240" w:after="0" w:line="480" w:lineRule="auto"/>
        <w:rPr>
          <w:rFonts w:ascii="Questa-Regular" w:eastAsia="Times New Roman" w:hAnsi="Questa-Regular" w:cs="Segoe UI"/>
          <w:b/>
          <w:bCs/>
          <w:color w:val="212529"/>
          <w:sz w:val="23"/>
          <w:szCs w:val="23"/>
          <w:lang w:eastAsia="da-DK"/>
        </w:rPr>
      </w:pPr>
      <w:r w:rsidRPr="005367EB">
        <w:rPr>
          <w:rFonts w:ascii="Questa-Regular" w:eastAsia="Times New Roman" w:hAnsi="Questa-Regular" w:cs="Segoe UI"/>
          <w:b/>
          <w:bCs/>
          <w:color w:val="212529"/>
          <w:sz w:val="23"/>
          <w:szCs w:val="23"/>
          <w:lang w:eastAsia="da-DK"/>
        </w:rPr>
        <w:t>3. Ordination af medicinsk cannabis</w:t>
      </w:r>
    </w:p>
    <w:p w14:paraId="01E500CB" w14:textId="77777777" w:rsidR="005367EB" w:rsidRPr="005367EB" w:rsidRDefault="005367EB" w:rsidP="005367EB">
      <w:pPr>
        <w:shd w:val="clear" w:color="auto" w:fill="F9F9FB"/>
        <w:spacing w:before="60" w:after="0" w:line="480" w:lineRule="auto"/>
        <w:ind w:firstLine="170"/>
        <w:jc w:val="both"/>
        <w:rPr>
          <w:rFonts w:ascii="Questa-Regular" w:eastAsia="Times New Roman" w:hAnsi="Questa-Regular" w:cs="Segoe UI"/>
          <w:color w:val="212529"/>
          <w:sz w:val="23"/>
          <w:szCs w:val="23"/>
          <w:lang w:eastAsia="da-DK"/>
        </w:rPr>
      </w:pPr>
      <w:r w:rsidRPr="005367EB">
        <w:rPr>
          <w:rFonts w:ascii="Questa-Regular" w:eastAsia="Times New Roman" w:hAnsi="Questa-Regular" w:cs="Segoe UI"/>
          <w:color w:val="212529"/>
          <w:sz w:val="23"/>
          <w:szCs w:val="23"/>
          <w:lang w:eastAsia="da-DK"/>
        </w:rPr>
        <w:t>Ansvaret for medicinsk behandling af en patient påhviler den til enhver tid behandlende læge.</w:t>
      </w:r>
    </w:p>
    <w:p w14:paraId="495C29F0" w14:textId="77777777" w:rsidR="005367EB" w:rsidRPr="005367EB" w:rsidRDefault="005367EB" w:rsidP="00B56F82">
      <w:pPr>
        <w:shd w:val="clear" w:color="auto" w:fill="F9F9FB"/>
        <w:spacing w:before="60" w:after="0" w:line="480" w:lineRule="auto"/>
        <w:jc w:val="both"/>
        <w:rPr>
          <w:rFonts w:ascii="Questa-Regular" w:eastAsia="Times New Roman" w:hAnsi="Questa-Regular" w:cs="Segoe UI"/>
          <w:color w:val="212529"/>
          <w:sz w:val="23"/>
          <w:szCs w:val="23"/>
          <w:lang w:eastAsia="da-DK"/>
        </w:rPr>
      </w:pPr>
      <w:r w:rsidRPr="17165FCE">
        <w:rPr>
          <w:rFonts w:ascii="Questa-Regular" w:eastAsia="Times New Roman" w:hAnsi="Questa-Regular" w:cs="Segoe UI"/>
          <w:color w:val="212529"/>
          <w:sz w:val="23"/>
          <w:szCs w:val="23"/>
          <w:lang w:eastAsia="da-DK"/>
        </w:rPr>
        <w:t>Da dokumentationen omhandlende effekt og sikkerhed for godkendte markedsførte lægemidler er mere omfattende i forhold til medicinsk cannabis, bør relevante godkendte markedsførte lægemidler være afprøvet, før behandling med medicinsk cannabis forsøges.</w:t>
      </w:r>
    </w:p>
    <w:p w14:paraId="6FC1ACE3" w14:textId="77777777" w:rsidR="005367EB" w:rsidRPr="005367EB" w:rsidRDefault="005367EB" w:rsidP="005367EB">
      <w:pPr>
        <w:shd w:val="clear" w:color="auto" w:fill="F9F9FB"/>
        <w:spacing w:before="60" w:after="0" w:line="480" w:lineRule="auto"/>
        <w:ind w:firstLine="170"/>
        <w:jc w:val="both"/>
        <w:rPr>
          <w:rFonts w:ascii="Questa-Regular" w:eastAsia="Times New Roman" w:hAnsi="Questa-Regular" w:cs="Segoe UI"/>
          <w:color w:val="212529"/>
          <w:sz w:val="23"/>
          <w:szCs w:val="23"/>
          <w:lang w:eastAsia="da-DK"/>
        </w:rPr>
      </w:pPr>
      <w:r w:rsidRPr="17165FCE">
        <w:rPr>
          <w:rFonts w:ascii="Questa-Regular" w:eastAsia="Times New Roman" w:hAnsi="Questa-Regular" w:cs="Segoe UI"/>
          <w:color w:val="212529"/>
          <w:sz w:val="23"/>
          <w:szCs w:val="23"/>
          <w:lang w:eastAsia="da-DK"/>
        </w:rPr>
        <w:t xml:space="preserve">Med hensyn til lægemidler på </w:t>
      </w:r>
      <w:proofErr w:type="spellStart"/>
      <w:r w:rsidRPr="17165FCE">
        <w:rPr>
          <w:rFonts w:ascii="Questa-Regular" w:eastAsia="Times New Roman" w:hAnsi="Questa-Regular" w:cs="Segoe UI"/>
          <w:color w:val="212529"/>
          <w:sz w:val="23"/>
          <w:szCs w:val="23"/>
          <w:lang w:eastAsia="da-DK"/>
        </w:rPr>
        <w:t>udleveringstilladelse</w:t>
      </w:r>
      <w:proofErr w:type="spellEnd"/>
      <w:r w:rsidRPr="17165FCE">
        <w:rPr>
          <w:rFonts w:ascii="Questa-Regular" w:eastAsia="Times New Roman" w:hAnsi="Questa-Regular" w:cs="Segoe UI"/>
          <w:color w:val="212529"/>
          <w:sz w:val="23"/>
          <w:szCs w:val="23"/>
          <w:lang w:eastAsia="da-DK"/>
        </w:rPr>
        <w:t xml:space="preserve"> og </w:t>
      </w:r>
      <w:proofErr w:type="spellStart"/>
      <w:r w:rsidRPr="17165FCE">
        <w:rPr>
          <w:rFonts w:ascii="Questa-Regular" w:eastAsia="Times New Roman" w:hAnsi="Questa-Regular" w:cs="Segoe UI"/>
          <w:color w:val="212529"/>
          <w:sz w:val="23"/>
          <w:szCs w:val="23"/>
          <w:lang w:eastAsia="da-DK"/>
        </w:rPr>
        <w:t>magistrel</w:t>
      </w:r>
      <w:proofErr w:type="spellEnd"/>
      <w:r w:rsidRPr="17165FCE">
        <w:rPr>
          <w:rFonts w:ascii="Questa-Regular" w:eastAsia="Times New Roman" w:hAnsi="Questa-Regular" w:cs="Segoe UI"/>
          <w:color w:val="212529"/>
          <w:sz w:val="23"/>
          <w:szCs w:val="23"/>
          <w:lang w:eastAsia="da-DK"/>
        </w:rPr>
        <w:t xml:space="preserve"> ordination, er det op til lægen at vurdere, om disse behandlingsmuligheder vil være mere relevante end behandling med medicinsk cannabis i det konkrete tilfælde.</w:t>
      </w:r>
    </w:p>
    <w:p w14:paraId="741262FE" w14:textId="77777777" w:rsidR="005367EB" w:rsidRPr="005367EB" w:rsidRDefault="005367EB" w:rsidP="00727DB9">
      <w:pPr>
        <w:shd w:val="clear" w:color="auto" w:fill="F9F9FB"/>
        <w:spacing w:before="60" w:after="0" w:line="480" w:lineRule="auto"/>
        <w:ind w:firstLine="170"/>
        <w:jc w:val="both"/>
        <w:rPr>
          <w:rFonts w:ascii="Questa-Regular" w:eastAsia="Times New Roman" w:hAnsi="Questa-Regular" w:cs="Segoe UI"/>
          <w:color w:val="212529"/>
          <w:sz w:val="23"/>
          <w:szCs w:val="23"/>
          <w:lang w:eastAsia="da-DK"/>
        </w:rPr>
      </w:pPr>
      <w:r w:rsidRPr="17165FCE">
        <w:rPr>
          <w:rFonts w:ascii="Questa-Regular" w:eastAsia="Times New Roman" w:hAnsi="Questa-Regular" w:cs="Segoe UI"/>
          <w:color w:val="212529"/>
          <w:sz w:val="23"/>
          <w:szCs w:val="23"/>
          <w:lang w:eastAsia="da-DK"/>
        </w:rPr>
        <w:t xml:space="preserve">Medicinsk cannabis kan ordineres af enhver læge, </w:t>
      </w:r>
      <w:del w:id="132" w:author="Claus Stage" w:date="2025-03-05T14:48:00Z">
        <w:r w:rsidRPr="17165FCE" w:rsidDel="005367EB">
          <w:rPr>
            <w:rFonts w:ascii="Questa-Regular" w:eastAsia="Times New Roman" w:hAnsi="Questa-Regular" w:cs="Segoe UI"/>
            <w:color w:val="212529"/>
            <w:sz w:val="23"/>
            <w:szCs w:val="23"/>
            <w:lang w:eastAsia="da-DK"/>
          </w:rPr>
          <w:delText xml:space="preserve">herunder </w:delText>
        </w:r>
      </w:del>
      <w:r w:rsidRPr="17165FCE">
        <w:rPr>
          <w:rFonts w:ascii="Questa-Regular" w:eastAsia="Times New Roman" w:hAnsi="Questa-Regular" w:cs="Segoe UI"/>
          <w:color w:val="212529"/>
          <w:sz w:val="23"/>
          <w:szCs w:val="23"/>
          <w:lang w:eastAsia="da-DK"/>
        </w:rPr>
        <w:t>hvis der er tale om en smerteindikation (se afsnit 8). Ved behandling af patienter med multipel sklerose eller rygmarv</w:t>
      </w:r>
      <w:ins w:id="133" w:author="Claus Stage" w:date="2025-10-31T09:52:00Z">
        <w:r w:rsidR="003009E0">
          <w:rPr>
            <w:rFonts w:ascii="Questa-Regular" w:eastAsia="Times New Roman" w:hAnsi="Questa-Regular" w:cs="Segoe UI"/>
            <w:color w:val="212529"/>
            <w:sz w:val="23"/>
            <w:szCs w:val="23"/>
            <w:lang w:eastAsia="da-DK"/>
          </w:rPr>
          <w:t>s</w:t>
        </w:r>
      </w:ins>
      <w:r w:rsidRPr="17165FCE">
        <w:rPr>
          <w:rFonts w:ascii="Questa-Regular" w:eastAsia="Times New Roman" w:hAnsi="Questa-Regular" w:cs="Segoe UI"/>
          <w:color w:val="212529"/>
          <w:sz w:val="23"/>
          <w:szCs w:val="23"/>
          <w:lang w:eastAsia="da-DK"/>
        </w:rPr>
        <w:t xml:space="preserve">skade bør ordination foretages af en neurolog, og når der er tale om behandling af kemoterapiinduceret kvalme og opkastning, bør ordination foretages af en </w:t>
      </w:r>
      <w:proofErr w:type="spellStart"/>
      <w:r w:rsidRPr="17165FCE">
        <w:rPr>
          <w:rFonts w:ascii="Questa-Regular" w:eastAsia="Times New Roman" w:hAnsi="Questa-Regular" w:cs="Segoe UI"/>
          <w:color w:val="212529"/>
          <w:sz w:val="23"/>
          <w:szCs w:val="23"/>
          <w:lang w:eastAsia="da-DK"/>
        </w:rPr>
        <w:t>hæmatolog</w:t>
      </w:r>
      <w:proofErr w:type="spellEnd"/>
      <w:r w:rsidRPr="17165FCE">
        <w:rPr>
          <w:rFonts w:ascii="Questa-Regular" w:eastAsia="Times New Roman" w:hAnsi="Questa-Regular" w:cs="Segoe UI"/>
          <w:color w:val="212529"/>
          <w:sz w:val="23"/>
          <w:szCs w:val="23"/>
          <w:lang w:eastAsia="da-DK"/>
        </w:rPr>
        <w:t>, onkolog eller læge på palliativt hospitalsafsnit.</w:t>
      </w:r>
      <w:del w:id="134" w:author="Hanne Lomholt Larsen" w:date="2025-11-06T09:08:00Z">
        <w:r w:rsidRPr="17165FCE" w:rsidDel="00727DB9">
          <w:rPr>
            <w:rFonts w:ascii="Questa-Regular" w:eastAsia="Times New Roman" w:hAnsi="Questa-Regular" w:cs="Segoe UI"/>
            <w:color w:val="212529"/>
            <w:sz w:val="23"/>
            <w:szCs w:val="23"/>
            <w:lang w:eastAsia="da-DK"/>
          </w:rPr>
          <w:delText xml:space="preserve"> </w:delText>
        </w:r>
      </w:del>
      <w:del w:id="135" w:author="Sanne Have" w:date="2025-11-06T14:25:00Z">
        <w:r w:rsidRPr="17165FCE" w:rsidDel="00C85C05">
          <w:rPr>
            <w:rFonts w:ascii="Questa-Regular" w:eastAsia="Times New Roman" w:hAnsi="Questa-Regular" w:cs="Segoe UI"/>
            <w:color w:val="212529"/>
            <w:sz w:val="23"/>
            <w:szCs w:val="23"/>
            <w:lang w:eastAsia="da-DK"/>
          </w:rPr>
          <w:delText>.</w:delText>
        </w:r>
      </w:del>
      <w:r w:rsidRPr="17165FCE">
        <w:rPr>
          <w:rFonts w:ascii="Questa-Regular" w:eastAsia="Times New Roman" w:hAnsi="Questa-Regular" w:cs="Segoe UI"/>
          <w:color w:val="212529"/>
          <w:sz w:val="23"/>
          <w:szCs w:val="23"/>
          <w:lang w:eastAsia="da-DK"/>
        </w:rPr>
        <w:t xml:space="preserve"> Udførlig begrundelse for behandling med medicinsk cannabis, herunder oplysninger om afprøvet konventionel behandling, skal altid fremgå af patientens journal. Det anbefales, at lægen følger op på behandlingen af en patient både med hensyn til virkning og sikkerhed, så ingen patient eksponeres unødigt længe.</w:t>
      </w:r>
      <w:ins w:id="136" w:author="Hanne Lomholt Larsen" w:date="2025-11-06T09:09:00Z">
        <w:r w:rsidR="00727DB9">
          <w:rPr>
            <w:rFonts w:ascii="Questa-Regular" w:eastAsia="Times New Roman" w:hAnsi="Questa-Regular" w:cs="Segoe UI"/>
            <w:color w:val="212529"/>
            <w:sz w:val="23"/>
            <w:szCs w:val="23"/>
            <w:lang w:eastAsia="da-DK"/>
          </w:rPr>
          <w:t xml:space="preserve"> Hvis man som læge vælger at ordinere til andre indikationer end</w:t>
        </w:r>
      </w:ins>
      <w:ins w:id="137" w:author="Hanne Lomholt Larsen" w:date="2025-11-06T09:11:00Z">
        <w:r w:rsidR="00727DB9" w:rsidRPr="00727DB9">
          <w:t xml:space="preserve"> </w:t>
        </w:r>
        <w:r w:rsidR="00727DB9">
          <w:rPr>
            <w:rFonts w:ascii="Questa-Regular" w:eastAsia="Times New Roman" w:hAnsi="Questa-Regular" w:cs="Segoe UI"/>
            <w:color w:val="212529"/>
            <w:sz w:val="23"/>
            <w:szCs w:val="23"/>
            <w:lang w:eastAsia="da-DK"/>
          </w:rPr>
          <w:t>c</w:t>
        </w:r>
        <w:r w:rsidR="00727DB9" w:rsidRPr="00727DB9">
          <w:rPr>
            <w:rFonts w:ascii="Questa-Regular" w:eastAsia="Times New Roman" w:hAnsi="Questa-Regular" w:cs="Segoe UI"/>
            <w:color w:val="212529"/>
            <w:sz w:val="23"/>
            <w:szCs w:val="23"/>
            <w:lang w:eastAsia="da-DK"/>
          </w:rPr>
          <w:t>ancersmerter</w:t>
        </w:r>
        <w:r w:rsidR="00727DB9">
          <w:rPr>
            <w:rFonts w:ascii="Questa-Regular" w:eastAsia="Times New Roman" w:hAnsi="Questa-Regular" w:cs="Segoe UI"/>
            <w:color w:val="212529"/>
            <w:sz w:val="23"/>
            <w:szCs w:val="23"/>
            <w:lang w:eastAsia="da-DK"/>
          </w:rPr>
          <w:t>, c</w:t>
        </w:r>
        <w:r w:rsidR="00727DB9" w:rsidRPr="00727DB9">
          <w:rPr>
            <w:rFonts w:ascii="Questa-Regular" w:eastAsia="Times New Roman" w:hAnsi="Questa-Regular" w:cs="Segoe UI"/>
            <w:color w:val="212529"/>
            <w:sz w:val="23"/>
            <w:szCs w:val="23"/>
            <w:lang w:eastAsia="da-DK"/>
          </w:rPr>
          <w:t>entrale nervesmerter og smertefuld spasticitet ved multipel sklerose</w:t>
        </w:r>
        <w:r w:rsidR="00727DB9">
          <w:rPr>
            <w:rFonts w:ascii="Questa-Regular" w:eastAsia="Times New Roman" w:hAnsi="Questa-Regular" w:cs="Segoe UI"/>
            <w:color w:val="212529"/>
            <w:sz w:val="23"/>
            <w:szCs w:val="23"/>
            <w:lang w:eastAsia="da-DK"/>
          </w:rPr>
          <w:t>, sm</w:t>
        </w:r>
        <w:r w:rsidR="00727DB9" w:rsidRPr="00727DB9">
          <w:rPr>
            <w:rFonts w:ascii="Questa-Regular" w:eastAsia="Times New Roman" w:hAnsi="Questa-Regular" w:cs="Segoe UI"/>
            <w:color w:val="212529"/>
            <w:sz w:val="23"/>
            <w:szCs w:val="23"/>
            <w:lang w:eastAsia="da-DK"/>
          </w:rPr>
          <w:t>erter ved rygmarvsskade</w:t>
        </w:r>
        <w:r w:rsidR="00727DB9">
          <w:rPr>
            <w:rFonts w:ascii="Questa-Regular" w:eastAsia="Times New Roman" w:hAnsi="Questa-Regular" w:cs="Segoe UI"/>
            <w:color w:val="212529"/>
            <w:sz w:val="23"/>
            <w:szCs w:val="23"/>
            <w:lang w:eastAsia="da-DK"/>
          </w:rPr>
          <w:t xml:space="preserve"> eller k</w:t>
        </w:r>
        <w:r w:rsidR="00727DB9" w:rsidRPr="00727DB9">
          <w:rPr>
            <w:rFonts w:ascii="Questa-Regular" w:eastAsia="Times New Roman" w:hAnsi="Questa-Regular" w:cs="Segoe UI"/>
            <w:color w:val="212529"/>
            <w:sz w:val="23"/>
            <w:szCs w:val="23"/>
            <w:lang w:eastAsia="da-DK"/>
          </w:rPr>
          <w:t xml:space="preserve">valme og opkastning efter </w:t>
        </w:r>
        <w:proofErr w:type="gramStart"/>
        <w:r w:rsidR="00727DB9" w:rsidRPr="00727DB9">
          <w:rPr>
            <w:rFonts w:ascii="Questa-Regular" w:eastAsia="Times New Roman" w:hAnsi="Questa-Regular" w:cs="Segoe UI"/>
            <w:color w:val="212529"/>
            <w:sz w:val="23"/>
            <w:szCs w:val="23"/>
            <w:lang w:eastAsia="da-DK"/>
          </w:rPr>
          <w:t>kemoterapi</w:t>
        </w:r>
      </w:ins>
      <w:ins w:id="138" w:author="Hanne Lomholt Larsen" w:date="2025-11-06T09:09:00Z">
        <w:r w:rsidR="00727DB9">
          <w:rPr>
            <w:rFonts w:ascii="Questa-Regular" w:eastAsia="Times New Roman" w:hAnsi="Questa-Regular" w:cs="Segoe UI"/>
            <w:color w:val="212529"/>
            <w:sz w:val="23"/>
            <w:szCs w:val="23"/>
            <w:lang w:eastAsia="da-DK"/>
          </w:rPr>
          <w:t xml:space="preserve"> </w:t>
        </w:r>
      </w:ins>
      <w:ins w:id="139" w:author="Hanne Lomholt Larsen" w:date="2025-11-06T09:11:00Z">
        <w:r w:rsidR="00727DB9">
          <w:rPr>
            <w:rFonts w:ascii="Questa-Regular" w:eastAsia="Times New Roman" w:hAnsi="Questa-Regular" w:cs="Segoe UI"/>
            <w:color w:val="212529"/>
            <w:sz w:val="23"/>
            <w:szCs w:val="23"/>
            <w:lang w:eastAsia="da-DK"/>
          </w:rPr>
          <w:t xml:space="preserve"> (</w:t>
        </w:r>
        <w:proofErr w:type="gramEnd"/>
        <w:r w:rsidR="00727DB9">
          <w:rPr>
            <w:rFonts w:ascii="Questa-Regular" w:eastAsia="Times New Roman" w:hAnsi="Questa-Regular" w:cs="Segoe UI"/>
            <w:color w:val="212529"/>
            <w:sz w:val="23"/>
            <w:szCs w:val="23"/>
            <w:lang w:eastAsia="da-DK"/>
          </w:rPr>
          <w:t xml:space="preserve">se uddybning i afsnit 8) </w:t>
        </w:r>
      </w:ins>
      <w:ins w:id="140" w:author="Hanne Lomholt Larsen" w:date="2025-11-06T09:12:00Z">
        <w:r w:rsidR="00727DB9">
          <w:rPr>
            <w:rFonts w:ascii="Questa-Regular" w:eastAsia="Times New Roman" w:hAnsi="Questa-Regular" w:cs="Segoe UI"/>
            <w:color w:val="212529"/>
            <w:sz w:val="23"/>
            <w:szCs w:val="23"/>
            <w:lang w:eastAsia="da-DK"/>
          </w:rPr>
          <w:t>skal man være opmærksom på</w:t>
        </w:r>
      </w:ins>
      <w:ins w:id="141" w:author="Sanne Have" w:date="2025-11-06T14:26:00Z">
        <w:r w:rsidR="00C85C05">
          <w:rPr>
            <w:rFonts w:ascii="Questa-Regular" w:eastAsia="Times New Roman" w:hAnsi="Questa-Regular" w:cs="Segoe UI"/>
            <w:color w:val="212529"/>
            <w:sz w:val="23"/>
            <w:szCs w:val="23"/>
            <w:lang w:eastAsia="da-DK"/>
          </w:rPr>
          <w:t>,</w:t>
        </w:r>
      </w:ins>
      <w:ins w:id="142" w:author="Hanne Lomholt Larsen" w:date="2025-11-06T09:12:00Z">
        <w:r w:rsidR="00727DB9">
          <w:rPr>
            <w:rFonts w:ascii="Questa-Regular" w:eastAsia="Times New Roman" w:hAnsi="Questa-Regular" w:cs="Segoe UI"/>
            <w:color w:val="212529"/>
            <w:sz w:val="23"/>
            <w:szCs w:val="23"/>
            <w:lang w:eastAsia="da-DK"/>
          </w:rPr>
          <w:t xml:space="preserve"> at de</w:t>
        </w:r>
        <w:r w:rsidR="006F3BB0">
          <w:rPr>
            <w:rFonts w:ascii="Questa-Regular" w:eastAsia="Times New Roman" w:hAnsi="Questa-Regular" w:cs="Segoe UI"/>
            <w:color w:val="212529"/>
            <w:sz w:val="23"/>
            <w:szCs w:val="23"/>
            <w:lang w:eastAsia="da-DK"/>
          </w:rPr>
          <w:t>t</w:t>
        </w:r>
        <w:r w:rsidR="00727DB9">
          <w:rPr>
            <w:rFonts w:ascii="Questa-Regular" w:eastAsia="Times New Roman" w:hAnsi="Questa-Regular" w:cs="Segoe UI"/>
            <w:color w:val="212529"/>
            <w:sz w:val="23"/>
            <w:szCs w:val="23"/>
            <w:lang w:eastAsia="da-DK"/>
          </w:rPr>
          <w:t xml:space="preserve"> i så fald</w:t>
        </w:r>
        <w:r w:rsidR="006F3BB0">
          <w:rPr>
            <w:rFonts w:ascii="Questa-Regular" w:eastAsia="Times New Roman" w:hAnsi="Questa-Regular" w:cs="Segoe UI"/>
            <w:color w:val="212529"/>
            <w:sz w:val="23"/>
            <w:szCs w:val="23"/>
            <w:lang w:eastAsia="da-DK"/>
          </w:rPr>
          <w:t xml:space="preserve"> sker på et meget sparsomt </w:t>
        </w:r>
        <w:r w:rsidR="006F3BB0" w:rsidRPr="00BB37DF">
          <w:rPr>
            <w:rFonts w:ascii="Questa-Regular" w:eastAsia="Times New Roman" w:hAnsi="Questa-Regular" w:cs="Segoe UI"/>
            <w:color w:val="212529"/>
            <w:sz w:val="23"/>
            <w:szCs w:val="23"/>
            <w:lang w:eastAsia="da-DK"/>
          </w:rPr>
          <w:t>evidens</w:t>
        </w:r>
        <w:del w:id="143" w:author="Sanne Have" w:date="2025-11-06T14:26:00Z">
          <w:r w:rsidR="006F3BB0" w:rsidRPr="00BB37DF" w:rsidDel="00C85C05">
            <w:rPr>
              <w:rFonts w:ascii="Questa-Regular" w:eastAsia="Times New Roman" w:hAnsi="Questa-Regular" w:cs="Segoe UI"/>
              <w:color w:val="212529"/>
              <w:sz w:val="23"/>
              <w:szCs w:val="23"/>
              <w:lang w:eastAsia="da-DK"/>
            </w:rPr>
            <w:delText xml:space="preserve"> </w:delText>
          </w:r>
        </w:del>
        <w:r w:rsidR="006F3BB0" w:rsidRPr="00421F90">
          <w:rPr>
            <w:rFonts w:ascii="Questa-Regular" w:eastAsia="Times New Roman" w:hAnsi="Questa-Regular" w:cs="Segoe UI"/>
            <w:color w:val="212529"/>
            <w:sz w:val="23"/>
            <w:szCs w:val="23"/>
            <w:lang w:eastAsia="da-DK"/>
          </w:rPr>
          <w:t>g</w:t>
        </w:r>
        <w:r w:rsidR="006F3BB0">
          <w:rPr>
            <w:rFonts w:ascii="Questa-Regular" w:eastAsia="Times New Roman" w:hAnsi="Questa-Regular" w:cs="Segoe UI"/>
            <w:color w:val="212529"/>
            <w:sz w:val="23"/>
            <w:szCs w:val="23"/>
            <w:lang w:eastAsia="da-DK"/>
          </w:rPr>
          <w:t xml:space="preserve">rundlag. </w:t>
        </w:r>
      </w:ins>
    </w:p>
    <w:p w14:paraId="006CA516" w14:textId="77777777" w:rsidR="005367EB" w:rsidRPr="005367EB" w:rsidRDefault="005367EB" w:rsidP="005367EB">
      <w:pPr>
        <w:shd w:val="clear" w:color="auto" w:fill="F9F9FB"/>
        <w:spacing w:before="60" w:after="0" w:line="480" w:lineRule="auto"/>
        <w:ind w:firstLine="170"/>
        <w:jc w:val="both"/>
        <w:rPr>
          <w:rFonts w:ascii="Questa-Regular" w:eastAsia="Times New Roman" w:hAnsi="Questa-Regular" w:cs="Segoe UI"/>
          <w:color w:val="212529"/>
          <w:sz w:val="23"/>
          <w:szCs w:val="23"/>
          <w:lang w:eastAsia="da-DK"/>
        </w:rPr>
      </w:pPr>
      <w:r w:rsidRPr="005367EB">
        <w:rPr>
          <w:rFonts w:ascii="Questa-Regular" w:eastAsia="Times New Roman" w:hAnsi="Questa-Regular" w:cs="Segoe UI"/>
          <w:color w:val="212529"/>
          <w:sz w:val="23"/>
          <w:szCs w:val="23"/>
          <w:lang w:eastAsia="da-DK"/>
        </w:rPr>
        <w:t>På grund af manglende viden om langtidseffekter, herunder på kognitiv udvikling, er det Lægemiddelstyrelsens klare anbefaling, at medicinsk cannabis ikke skal anvendes til børn og unge under 18 år.</w:t>
      </w:r>
    </w:p>
    <w:p w14:paraId="6305E560" w14:textId="77777777" w:rsidR="005367EB" w:rsidRPr="005367EB" w:rsidRDefault="005367EB" w:rsidP="005367EB">
      <w:pPr>
        <w:shd w:val="clear" w:color="auto" w:fill="F9F9FB"/>
        <w:spacing w:before="60" w:after="0" w:line="480" w:lineRule="auto"/>
        <w:ind w:firstLine="170"/>
        <w:jc w:val="both"/>
        <w:rPr>
          <w:rFonts w:ascii="Questa-Regular" w:eastAsia="Times New Roman" w:hAnsi="Questa-Regular" w:cs="Segoe UI"/>
          <w:color w:val="212529"/>
          <w:sz w:val="23"/>
          <w:szCs w:val="23"/>
          <w:lang w:eastAsia="da-DK"/>
        </w:rPr>
      </w:pPr>
      <w:r w:rsidRPr="17165FCE">
        <w:rPr>
          <w:rFonts w:ascii="Questa-Regular" w:eastAsia="Times New Roman" w:hAnsi="Questa-Regular" w:cs="Segoe UI"/>
          <w:color w:val="212529"/>
          <w:sz w:val="23"/>
          <w:szCs w:val="23"/>
          <w:lang w:eastAsia="da-DK"/>
        </w:rPr>
        <w:t>Forud for en ordination skal lægen lade patienten indgå aktivt i beslutningen om at iværksætte behandling med medicinsk cannabis. Dog vil det altid være den ordinerende læge, der med inddragelse af patienten beslutter, hvornår medicinsk cannabis skal anvendes i behandlingen.</w:t>
      </w:r>
    </w:p>
    <w:p w14:paraId="743D9067" w14:textId="77777777" w:rsidR="005367EB" w:rsidRPr="005367EB" w:rsidRDefault="005367EB" w:rsidP="005367EB">
      <w:pPr>
        <w:shd w:val="clear" w:color="auto" w:fill="F9F9FB"/>
        <w:spacing w:before="60" w:after="0" w:line="480" w:lineRule="auto"/>
        <w:ind w:firstLine="170"/>
        <w:jc w:val="both"/>
        <w:rPr>
          <w:rFonts w:ascii="Questa-Regular" w:eastAsia="Times New Roman" w:hAnsi="Questa-Regular" w:cs="Segoe UI"/>
          <w:color w:val="212529"/>
          <w:sz w:val="23"/>
          <w:szCs w:val="23"/>
          <w:lang w:eastAsia="da-DK"/>
        </w:rPr>
      </w:pPr>
      <w:r w:rsidRPr="005367EB">
        <w:rPr>
          <w:rFonts w:ascii="Questa-Regular" w:eastAsia="Times New Roman" w:hAnsi="Questa-Regular" w:cs="Segoe UI"/>
          <w:color w:val="212529"/>
          <w:sz w:val="23"/>
          <w:szCs w:val="23"/>
          <w:lang w:eastAsia="da-DK"/>
        </w:rPr>
        <w:t>En læge må maksimalt ordinere til en måneds forbrug på en recept, og recepten skal udstedes elektronisk i det fælles medicinkort</w:t>
      </w:r>
      <w:r w:rsidR="00E71380">
        <w:rPr>
          <w:rStyle w:val="Fodnotehenvisning"/>
          <w:rFonts w:ascii="Questa-Regular" w:eastAsia="Times New Roman" w:hAnsi="Questa-Regular" w:cs="Segoe UI"/>
          <w:color w:val="212529"/>
          <w:sz w:val="23"/>
          <w:szCs w:val="23"/>
          <w:lang w:eastAsia="da-DK"/>
        </w:rPr>
        <w:footnoteReference w:id="1"/>
      </w:r>
      <w:r w:rsidRPr="005367EB">
        <w:rPr>
          <w:rFonts w:ascii="Questa-Regular" w:eastAsia="Times New Roman" w:hAnsi="Questa-Regular" w:cs="Segoe UI"/>
          <w:color w:val="212529"/>
          <w:sz w:val="23"/>
          <w:szCs w:val="23"/>
          <w:lang w:eastAsia="da-DK"/>
        </w:rPr>
        <w:t>.</w:t>
      </w:r>
    </w:p>
    <w:p w14:paraId="78D9C6BC" w14:textId="77777777" w:rsidR="005367EB" w:rsidRPr="005367EB" w:rsidRDefault="005367EB" w:rsidP="005367EB">
      <w:pPr>
        <w:shd w:val="clear" w:color="auto" w:fill="F9F9FB"/>
        <w:spacing w:before="60" w:after="0" w:line="480" w:lineRule="auto"/>
        <w:ind w:firstLine="170"/>
        <w:jc w:val="both"/>
        <w:rPr>
          <w:rFonts w:ascii="Questa-Regular" w:eastAsia="Times New Roman" w:hAnsi="Questa-Regular" w:cs="Segoe UI"/>
          <w:color w:val="212529"/>
          <w:sz w:val="23"/>
          <w:szCs w:val="23"/>
          <w:lang w:eastAsia="da-DK"/>
        </w:rPr>
      </w:pPr>
      <w:r w:rsidRPr="005367EB">
        <w:rPr>
          <w:rFonts w:ascii="Questa-Regular" w:eastAsia="Times New Roman" w:hAnsi="Questa-Regular" w:cs="Segoe UI"/>
          <w:color w:val="212529"/>
          <w:sz w:val="23"/>
          <w:szCs w:val="23"/>
          <w:lang w:eastAsia="da-DK"/>
        </w:rPr>
        <w:t>En recept på cannabisslutprodukter skal indeholde oplysning om:</w:t>
      </w:r>
    </w:p>
    <w:p w14:paraId="55AA1C4C" w14:textId="77777777" w:rsidR="005367EB" w:rsidRPr="005367EB" w:rsidRDefault="005367EB" w:rsidP="005367EB">
      <w:pPr>
        <w:shd w:val="clear" w:color="auto" w:fill="F9F9FB"/>
        <w:spacing w:before="60" w:after="0" w:line="480" w:lineRule="auto"/>
        <w:ind w:firstLine="170"/>
        <w:jc w:val="both"/>
        <w:rPr>
          <w:rFonts w:ascii="Questa-Regular" w:eastAsia="Times New Roman" w:hAnsi="Questa-Regular" w:cs="Segoe UI"/>
          <w:color w:val="212529"/>
          <w:sz w:val="23"/>
          <w:szCs w:val="23"/>
          <w:lang w:eastAsia="da-DK"/>
        </w:rPr>
      </w:pPr>
      <w:r w:rsidRPr="005367EB">
        <w:rPr>
          <w:rFonts w:ascii="Questa-Regular" w:eastAsia="Times New Roman" w:hAnsi="Questa-Regular" w:cs="Segoe UI"/>
          <w:color w:val="212529"/>
          <w:sz w:val="23"/>
          <w:szCs w:val="23"/>
          <w:lang w:eastAsia="da-DK"/>
        </w:rPr>
        <w:t>1) navnet på det pågældende cannabisslutprodukt.</w:t>
      </w:r>
    </w:p>
    <w:p w14:paraId="7A0C6F24" w14:textId="77777777" w:rsidR="005367EB" w:rsidRPr="005367EB" w:rsidRDefault="005367EB" w:rsidP="005367EB">
      <w:pPr>
        <w:shd w:val="clear" w:color="auto" w:fill="F9F9FB"/>
        <w:spacing w:before="60" w:after="0" w:line="480" w:lineRule="auto"/>
        <w:ind w:firstLine="170"/>
        <w:jc w:val="both"/>
        <w:rPr>
          <w:rFonts w:ascii="Questa-Regular" w:eastAsia="Times New Roman" w:hAnsi="Questa-Regular" w:cs="Segoe UI"/>
          <w:color w:val="212529"/>
          <w:sz w:val="23"/>
          <w:szCs w:val="23"/>
          <w:lang w:eastAsia="da-DK"/>
        </w:rPr>
      </w:pPr>
      <w:r w:rsidRPr="005367EB">
        <w:rPr>
          <w:rFonts w:ascii="Questa-Regular" w:eastAsia="Times New Roman" w:hAnsi="Questa-Regular" w:cs="Segoe UI"/>
          <w:color w:val="212529"/>
          <w:sz w:val="23"/>
          <w:szCs w:val="23"/>
          <w:lang w:eastAsia="da-DK"/>
        </w:rPr>
        <w:t>2) styrkeangivelse og pakningsstørrelse af det ordinerede cannabisslutprodukt.</w:t>
      </w:r>
    </w:p>
    <w:p w14:paraId="4A10A89F" w14:textId="77777777" w:rsidR="005367EB" w:rsidRPr="005367EB" w:rsidRDefault="005367EB" w:rsidP="005367EB">
      <w:pPr>
        <w:shd w:val="clear" w:color="auto" w:fill="F9F9FB"/>
        <w:spacing w:before="60" w:after="0" w:line="480" w:lineRule="auto"/>
        <w:ind w:firstLine="170"/>
        <w:jc w:val="both"/>
        <w:rPr>
          <w:rFonts w:ascii="Questa-Regular" w:eastAsia="Times New Roman" w:hAnsi="Questa-Regular" w:cs="Segoe UI"/>
          <w:color w:val="212529"/>
          <w:sz w:val="23"/>
          <w:szCs w:val="23"/>
          <w:lang w:eastAsia="da-DK"/>
        </w:rPr>
      </w:pPr>
      <w:r w:rsidRPr="005367EB">
        <w:rPr>
          <w:rFonts w:ascii="Questa-Regular" w:eastAsia="Times New Roman" w:hAnsi="Questa-Regular" w:cs="Segoe UI"/>
          <w:color w:val="212529"/>
          <w:sz w:val="23"/>
          <w:szCs w:val="23"/>
          <w:lang w:eastAsia="da-DK"/>
        </w:rPr>
        <w:t>3) navn, adresse og cpr-nummer på den person, cannabisslutproduktet ordineres til.</w:t>
      </w:r>
    </w:p>
    <w:p w14:paraId="7C21AF01" w14:textId="77777777" w:rsidR="005367EB" w:rsidRPr="005367EB" w:rsidRDefault="005367EB" w:rsidP="005367EB">
      <w:pPr>
        <w:shd w:val="clear" w:color="auto" w:fill="F9F9FB"/>
        <w:spacing w:before="60" w:after="0" w:line="480" w:lineRule="auto"/>
        <w:ind w:firstLine="170"/>
        <w:jc w:val="both"/>
        <w:rPr>
          <w:rFonts w:ascii="Questa-Regular" w:eastAsia="Times New Roman" w:hAnsi="Questa-Regular" w:cs="Segoe UI"/>
          <w:color w:val="212529"/>
          <w:sz w:val="23"/>
          <w:szCs w:val="23"/>
          <w:lang w:eastAsia="da-DK"/>
        </w:rPr>
      </w:pPr>
      <w:r w:rsidRPr="005367EB">
        <w:rPr>
          <w:rFonts w:ascii="Questa-Regular" w:eastAsia="Times New Roman" w:hAnsi="Questa-Regular" w:cs="Segoe UI"/>
          <w:color w:val="212529"/>
          <w:sz w:val="23"/>
          <w:szCs w:val="23"/>
          <w:lang w:eastAsia="da-DK"/>
        </w:rPr>
        <w:t>4) dato for udstedelse.</w:t>
      </w:r>
    </w:p>
    <w:p w14:paraId="3343B200" w14:textId="77777777" w:rsidR="005367EB" w:rsidRPr="005367EB" w:rsidRDefault="005367EB" w:rsidP="005367EB">
      <w:pPr>
        <w:shd w:val="clear" w:color="auto" w:fill="F9F9FB"/>
        <w:spacing w:before="60" w:after="0" w:line="480" w:lineRule="auto"/>
        <w:ind w:firstLine="170"/>
        <w:jc w:val="both"/>
        <w:rPr>
          <w:rFonts w:ascii="Questa-Regular" w:eastAsia="Times New Roman" w:hAnsi="Questa-Regular" w:cs="Segoe UI"/>
          <w:color w:val="212529"/>
          <w:sz w:val="23"/>
          <w:szCs w:val="23"/>
          <w:lang w:eastAsia="da-DK"/>
        </w:rPr>
      </w:pPr>
      <w:r w:rsidRPr="005367EB">
        <w:rPr>
          <w:rFonts w:ascii="Questa-Regular" w:eastAsia="Times New Roman" w:hAnsi="Questa-Regular" w:cs="Segoe UI"/>
          <w:color w:val="212529"/>
          <w:sz w:val="23"/>
          <w:szCs w:val="23"/>
          <w:lang w:eastAsia="da-DK"/>
        </w:rPr>
        <w:t>5) oplysning om receptudstederens navn, stilling, autorisations-ID, adresse og telefonnummer.</w:t>
      </w:r>
    </w:p>
    <w:p w14:paraId="47106E8F" w14:textId="77777777" w:rsidR="005367EB" w:rsidRPr="005367EB" w:rsidRDefault="005367EB" w:rsidP="005367EB">
      <w:pPr>
        <w:shd w:val="clear" w:color="auto" w:fill="F9F9FB"/>
        <w:spacing w:before="60" w:after="0" w:line="480" w:lineRule="auto"/>
        <w:ind w:firstLine="170"/>
        <w:jc w:val="both"/>
        <w:rPr>
          <w:rFonts w:ascii="Questa-Regular" w:eastAsia="Times New Roman" w:hAnsi="Questa-Regular" w:cs="Segoe UI"/>
          <w:color w:val="212529"/>
          <w:sz w:val="23"/>
          <w:szCs w:val="23"/>
          <w:lang w:eastAsia="da-DK"/>
        </w:rPr>
      </w:pPr>
      <w:r w:rsidRPr="005367EB">
        <w:rPr>
          <w:rFonts w:ascii="Questa-Regular" w:eastAsia="Times New Roman" w:hAnsi="Questa-Regular" w:cs="Segoe UI"/>
          <w:color w:val="212529"/>
          <w:sz w:val="23"/>
          <w:szCs w:val="23"/>
          <w:lang w:eastAsia="da-DK"/>
        </w:rPr>
        <w:t>6) oplysning om indikationen. Indikationen angives ved brug af ordinationssystemets indikationsforslag. Kun i tilfælde af manglende retvisende indikationsforslag bør indikationen anføres som fritekst.</w:t>
      </w:r>
    </w:p>
    <w:p w14:paraId="5C6E4581" w14:textId="77777777" w:rsidR="005367EB" w:rsidRPr="005367EB" w:rsidRDefault="005367EB" w:rsidP="005367EB">
      <w:pPr>
        <w:shd w:val="clear" w:color="auto" w:fill="F9F9FB"/>
        <w:spacing w:before="60" w:after="0" w:line="480" w:lineRule="auto"/>
        <w:ind w:firstLine="170"/>
        <w:jc w:val="both"/>
        <w:rPr>
          <w:rFonts w:ascii="Questa-Regular" w:eastAsia="Times New Roman" w:hAnsi="Questa-Regular" w:cs="Segoe UI"/>
          <w:color w:val="212529"/>
          <w:sz w:val="23"/>
          <w:szCs w:val="23"/>
          <w:lang w:eastAsia="da-DK"/>
        </w:rPr>
      </w:pPr>
      <w:r w:rsidRPr="005367EB">
        <w:rPr>
          <w:rFonts w:ascii="Questa-Regular" w:eastAsia="Times New Roman" w:hAnsi="Questa-Regular" w:cs="Segoe UI"/>
          <w:color w:val="212529"/>
          <w:sz w:val="23"/>
          <w:szCs w:val="23"/>
          <w:lang w:eastAsia="da-DK"/>
        </w:rPr>
        <w:t>7) doseringen og eventuelt relevant anvendelsesmåde. Doseringen angives med pr. gang og antal gange pr. tidsenhed (dag, døgn, ugedage, måned e.l.).</w:t>
      </w:r>
    </w:p>
    <w:p w14:paraId="0D6D52BD" w14:textId="77777777" w:rsidR="005367EB" w:rsidRPr="005367EB" w:rsidDel="00FB1A8F" w:rsidRDefault="005367EB" w:rsidP="005367EB">
      <w:pPr>
        <w:shd w:val="clear" w:color="auto" w:fill="F9F9FB"/>
        <w:spacing w:before="60" w:after="0" w:line="480" w:lineRule="auto"/>
        <w:ind w:firstLine="170"/>
        <w:jc w:val="both"/>
        <w:rPr>
          <w:del w:id="144" w:author="Claus Stage" w:date="2025-03-05T14:53:00Z"/>
          <w:rFonts w:ascii="Questa-Regular" w:eastAsia="Times New Roman" w:hAnsi="Questa-Regular" w:cs="Segoe UI"/>
          <w:color w:val="212529"/>
          <w:sz w:val="23"/>
          <w:szCs w:val="23"/>
          <w:lang w:eastAsia="da-DK"/>
        </w:rPr>
      </w:pPr>
      <w:del w:id="145" w:author="Claus Stage" w:date="2025-03-05T14:53:00Z">
        <w:r w:rsidRPr="005367EB" w:rsidDel="00FB1A8F">
          <w:rPr>
            <w:rFonts w:ascii="Questa-Regular" w:eastAsia="Times New Roman" w:hAnsi="Questa-Regular" w:cs="Segoe UI"/>
            <w:color w:val="212529"/>
            <w:sz w:val="23"/>
            <w:szCs w:val="23"/>
            <w:lang w:eastAsia="da-DK"/>
          </w:rPr>
          <w:delText>Lægen bør anvende de i ordinationssystemet angivne indikationsforslag som led i udstedelse af recept. Dette skal sikre kvaliteten af den løbende erfaringsopsamling og understøtte den kommende evaluering af forsøgsordningen. Fritekstfeltet bør derfor alene anvendes, hvor der ikke forefindes et retvisende indikationsforslag i ordinationssystemet.</w:delText>
        </w:r>
      </w:del>
    </w:p>
    <w:p w14:paraId="360BCD37" w14:textId="77777777" w:rsidR="005367EB" w:rsidRPr="005367EB" w:rsidRDefault="005367EB" w:rsidP="005367EB">
      <w:pPr>
        <w:shd w:val="clear" w:color="auto" w:fill="F9F9FB"/>
        <w:spacing w:before="60" w:after="0" w:line="480" w:lineRule="auto"/>
        <w:ind w:firstLine="170"/>
        <w:jc w:val="both"/>
        <w:rPr>
          <w:rFonts w:ascii="Questa-Regular" w:eastAsia="Times New Roman" w:hAnsi="Questa-Regular" w:cs="Segoe UI"/>
          <w:color w:val="212529"/>
          <w:sz w:val="23"/>
          <w:szCs w:val="23"/>
          <w:lang w:eastAsia="da-DK"/>
        </w:rPr>
      </w:pPr>
      <w:r w:rsidRPr="005367EB">
        <w:rPr>
          <w:rFonts w:ascii="Questa-Regular" w:eastAsia="Times New Roman" w:hAnsi="Questa-Regular" w:cs="Segoe UI"/>
          <w:color w:val="212529"/>
          <w:sz w:val="23"/>
          <w:szCs w:val="23"/>
          <w:lang w:eastAsia="da-DK"/>
        </w:rPr>
        <w:t>Hvis cannabisslutproduktet er til lægens eget brug, skal recepten indeholde tydelig angivelse af: »Til eget brug«.</w:t>
      </w:r>
    </w:p>
    <w:p w14:paraId="7DCC856D" w14:textId="77777777" w:rsidR="005367EB" w:rsidRPr="005367EB" w:rsidRDefault="005367EB" w:rsidP="005367EB">
      <w:pPr>
        <w:shd w:val="clear" w:color="auto" w:fill="F9F9FB"/>
        <w:spacing w:before="60" w:after="0" w:line="480" w:lineRule="auto"/>
        <w:ind w:firstLine="170"/>
        <w:jc w:val="both"/>
        <w:rPr>
          <w:rFonts w:ascii="Questa-Regular" w:eastAsia="Times New Roman" w:hAnsi="Questa-Regular" w:cs="Segoe UI"/>
          <w:color w:val="212529"/>
          <w:sz w:val="23"/>
          <w:szCs w:val="23"/>
          <w:lang w:eastAsia="da-DK"/>
        </w:rPr>
      </w:pPr>
      <w:r w:rsidRPr="005367EB">
        <w:rPr>
          <w:rFonts w:ascii="Questa-Regular" w:eastAsia="Times New Roman" w:hAnsi="Questa-Regular" w:cs="Segoe UI"/>
          <w:color w:val="212529"/>
          <w:sz w:val="23"/>
          <w:szCs w:val="23"/>
          <w:lang w:eastAsia="da-DK"/>
        </w:rPr>
        <w:t>En læge kan ikke udskrive medicinsk cannabis til ”egen praksis”.</w:t>
      </w:r>
    </w:p>
    <w:p w14:paraId="2A27AD9F" w14:textId="77777777" w:rsidR="005367EB" w:rsidRPr="005367EB" w:rsidRDefault="005367EB" w:rsidP="005367EB">
      <w:pPr>
        <w:shd w:val="clear" w:color="auto" w:fill="F9F9FB"/>
        <w:spacing w:before="240" w:after="0" w:line="480" w:lineRule="auto"/>
        <w:rPr>
          <w:rFonts w:ascii="Questa-Regular" w:eastAsia="Times New Roman" w:hAnsi="Questa-Regular" w:cs="Segoe UI"/>
          <w:b/>
          <w:bCs/>
          <w:color w:val="212529"/>
          <w:sz w:val="23"/>
          <w:szCs w:val="23"/>
          <w:lang w:eastAsia="da-DK"/>
        </w:rPr>
      </w:pPr>
      <w:r w:rsidRPr="005367EB">
        <w:rPr>
          <w:rFonts w:ascii="Questa-Regular" w:eastAsia="Times New Roman" w:hAnsi="Questa-Regular" w:cs="Segoe UI"/>
          <w:b/>
          <w:bCs/>
          <w:color w:val="212529"/>
          <w:sz w:val="23"/>
          <w:szCs w:val="23"/>
          <w:lang w:eastAsia="da-DK"/>
        </w:rPr>
        <w:t>4. Dosering og anvendelsesmåde</w:t>
      </w:r>
    </w:p>
    <w:p w14:paraId="4F3C6C86" w14:textId="77777777" w:rsidR="005367EB" w:rsidRPr="005367EB" w:rsidRDefault="005367EB" w:rsidP="005367EB">
      <w:pPr>
        <w:shd w:val="clear" w:color="auto" w:fill="F9F9FB"/>
        <w:spacing w:before="60" w:after="0" w:line="480" w:lineRule="auto"/>
        <w:ind w:firstLine="170"/>
        <w:jc w:val="both"/>
        <w:rPr>
          <w:rFonts w:ascii="Questa-Regular" w:eastAsia="Times New Roman" w:hAnsi="Questa-Regular" w:cs="Segoe UI"/>
          <w:color w:val="212529"/>
          <w:sz w:val="23"/>
          <w:szCs w:val="23"/>
          <w:lang w:eastAsia="da-DK"/>
        </w:rPr>
      </w:pPr>
      <w:r w:rsidRPr="005367EB">
        <w:rPr>
          <w:rFonts w:ascii="Questa-Regular" w:eastAsia="Times New Roman" w:hAnsi="Questa-Regular" w:cs="Segoe UI"/>
          <w:color w:val="212529"/>
          <w:sz w:val="23"/>
          <w:szCs w:val="23"/>
          <w:lang w:eastAsia="da-DK"/>
        </w:rPr>
        <w:t xml:space="preserve">Dosering og anvendelsesmåde vil afhænge af det konkrete produkt, der kan være beregnet til fx </w:t>
      </w:r>
      <w:del w:id="146" w:author="Louise Lykke Karlsson" w:date="2025-05-21T15:43:00Z">
        <w:r w:rsidRPr="005367EB" w:rsidDel="00EC6DD7">
          <w:rPr>
            <w:rFonts w:ascii="Questa-Regular" w:eastAsia="Times New Roman" w:hAnsi="Questa-Regular" w:cs="Segoe UI"/>
            <w:color w:val="212529"/>
            <w:sz w:val="23"/>
            <w:szCs w:val="23"/>
            <w:lang w:eastAsia="da-DK"/>
          </w:rPr>
          <w:delText>per</w:delText>
        </w:r>
      </w:del>
      <w:r w:rsidRPr="005367EB">
        <w:rPr>
          <w:rFonts w:ascii="Questa-Regular" w:eastAsia="Times New Roman" w:hAnsi="Questa-Regular" w:cs="Segoe UI"/>
          <w:color w:val="212529"/>
          <w:sz w:val="23"/>
          <w:szCs w:val="23"/>
          <w:lang w:eastAsia="da-DK"/>
        </w:rPr>
        <w:t>oral</w:t>
      </w:r>
      <w:del w:id="147" w:author="Louise Lykke Karlsson" w:date="2025-05-21T15:43:00Z">
        <w:r w:rsidRPr="005367EB" w:rsidDel="00EC6DD7">
          <w:rPr>
            <w:rFonts w:ascii="Questa-Regular" w:eastAsia="Times New Roman" w:hAnsi="Questa-Regular" w:cs="Segoe UI"/>
            <w:color w:val="212529"/>
            <w:sz w:val="23"/>
            <w:szCs w:val="23"/>
            <w:lang w:eastAsia="da-DK"/>
          </w:rPr>
          <w:delText>t</w:delText>
        </w:r>
      </w:del>
      <w:r w:rsidRPr="005367EB">
        <w:rPr>
          <w:rFonts w:ascii="Questa-Regular" w:eastAsia="Times New Roman" w:hAnsi="Questa-Regular" w:cs="Segoe UI"/>
          <w:color w:val="212529"/>
          <w:sz w:val="23"/>
          <w:szCs w:val="23"/>
          <w:lang w:eastAsia="da-DK"/>
        </w:rPr>
        <w:t xml:space="preserve"> indtag eller inhalation med </w:t>
      </w:r>
      <w:proofErr w:type="spellStart"/>
      <w:r w:rsidRPr="005367EB">
        <w:rPr>
          <w:rFonts w:ascii="Questa-Regular" w:eastAsia="Times New Roman" w:hAnsi="Questa-Regular" w:cs="Segoe UI"/>
          <w:color w:val="212529"/>
          <w:sz w:val="23"/>
          <w:szCs w:val="23"/>
          <w:lang w:eastAsia="da-DK"/>
        </w:rPr>
        <w:t>inhalationsdevice</w:t>
      </w:r>
      <w:proofErr w:type="spellEnd"/>
      <w:r w:rsidRPr="005367EB">
        <w:rPr>
          <w:rFonts w:ascii="Questa-Regular" w:eastAsia="Times New Roman" w:hAnsi="Questa-Regular" w:cs="Segoe UI"/>
          <w:color w:val="212529"/>
          <w:sz w:val="23"/>
          <w:szCs w:val="23"/>
          <w:lang w:eastAsia="da-DK"/>
        </w:rPr>
        <w:t>. Rygning af cannabis frarådes på grund af risikoen for påvirkning af lunger og luftveje.</w:t>
      </w:r>
    </w:p>
    <w:p w14:paraId="5C1C409F" w14:textId="77777777" w:rsidR="005367EB" w:rsidRPr="005367EB" w:rsidRDefault="005367EB" w:rsidP="005367EB">
      <w:pPr>
        <w:shd w:val="clear" w:color="auto" w:fill="F9F9FB"/>
        <w:spacing w:before="60" w:after="0" w:line="480" w:lineRule="auto"/>
        <w:ind w:firstLine="170"/>
        <w:jc w:val="both"/>
        <w:rPr>
          <w:rFonts w:ascii="Questa-Regular" w:eastAsia="Times New Roman" w:hAnsi="Questa-Regular" w:cs="Segoe UI"/>
          <w:color w:val="212529"/>
          <w:sz w:val="23"/>
          <w:szCs w:val="23"/>
          <w:lang w:eastAsia="da-DK"/>
        </w:rPr>
      </w:pPr>
      <w:r w:rsidRPr="005367EB">
        <w:rPr>
          <w:rFonts w:ascii="Questa-Regular" w:eastAsia="Times New Roman" w:hAnsi="Questa-Regular" w:cs="Segoe UI"/>
          <w:color w:val="212529"/>
          <w:sz w:val="23"/>
          <w:szCs w:val="23"/>
          <w:lang w:eastAsia="da-DK"/>
        </w:rPr>
        <w:t>Lægen skal angive information om dosering og anvendelsesmåde ved sin ordination af medicinsk cannabis</w:t>
      </w:r>
      <w:bookmarkStart w:id="148" w:name="Henvisning_ide2b1f165-af6a-4d56-b53d-87a"/>
      <w:r w:rsidR="00BF1506">
        <w:rPr>
          <w:rStyle w:val="Fodnotehenvisning"/>
          <w:rFonts w:ascii="Questa-Regular" w:eastAsia="Times New Roman" w:hAnsi="Questa-Regular" w:cs="Segoe UI"/>
          <w:color w:val="212529"/>
          <w:sz w:val="23"/>
          <w:szCs w:val="23"/>
          <w:lang w:eastAsia="da-DK"/>
        </w:rPr>
        <w:footnoteReference w:id="2"/>
      </w:r>
      <w:bookmarkEnd w:id="148"/>
      <w:r w:rsidRPr="005367EB">
        <w:rPr>
          <w:rFonts w:ascii="Questa-Regular" w:eastAsia="Times New Roman" w:hAnsi="Questa-Regular" w:cs="Segoe UI"/>
          <w:color w:val="212529"/>
          <w:sz w:val="23"/>
          <w:szCs w:val="23"/>
          <w:lang w:eastAsia="da-DK"/>
        </w:rPr>
        <w:t>. Som udgangspunkt anbefales dosistitrering startende med en lav dosis.</w:t>
      </w:r>
    </w:p>
    <w:p w14:paraId="42E7FBD6" w14:textId="77777777" w:rsidR="005367EB" w:rsidRPr="005367EB" w:rsidRDefault="005367EB" w:rsidP="005367EB">
      <w:pPr>
        <w:shd w:val="clear" w:color="auto" w:fill="F9F9FB"/>
        <w:spacing w:before="60" w:after="0" w:line="480" w:lineRule="auto"/>
        <w:ind w:firstLine="170"/>
        <w:jc w:val="both"/>
        <w:rPr>
          <w:rFonts w:ascii="Questa-Regular" w:eastAsia="Times New Roman" w:hAnsi="Questa-Regular" w:cs="Segoe UI"/>
          <w:color w:val="212529"/>
          <w:sz w:val="23"/>
          <w:szCs w:val="23"/>
          <w:lang w:eastAsia="da-DK"/>
        </w:rPr>
      </w:pPr>
      <w:r w:rsidRPr="005367EB">
        <w:rPr>
          <w:rFonts w:ascii="Questa-Regular" w:eastAsia="Times New Roman" w:hAnsi="Questa-Regular" w:cs="Segoe UI"/>
          <w:color w:val="212529"/>
          <w:sz w:val="23"/>
          <w:szCs w:val="23"/>
          <w:lang w:eastAsia="da-DK"/>
        </w:rPr>
        <w:t xml:space="preserve">Hvis der skal ske en tilberedning af cannabisslutproduktet, før det kan anvendes, fx at der skal brygges te af cannabisslutproduktet, vil der fremgå oplysninger herom på pakningerne. Hvis beskrivelsen heraf er for omfattende til at anføre på emballagen, vil tilberedningsmåden i stedet være anført i et dokument i pakningen. I så fald vil et tilsvarende dokument være tilgængeligt på Lægemiddelstyrelsens hjemmeside i forbindelse med øvrige oplysninger om, hvilke produkter der er omfattet af </w:t>
      </w:r>
      <w:del w:id="149" w:author="Sanne Have" w:date="2025-05-09T10:49:00Z">
        <w:r w:rsidRPr="005367EB" w:rsidDel="00810C84">
          <w:rPr>
            <w:rFonts w:ascii="Questa-Regular" w:eastAsia="Times New Roman" w:hAnsi="Questa-Regular" w:cs="Segoe UI"/>
            <w:color w:val="212529"/>
            <w:sz w:val="23"/>
            <w:szCs w:val="23"/>
            <w:lang w:eastAsia="da-DK"/>
          </w:rPr>
          <w:delText>forsøgs</w:delText>
        </w:r>
      </w:del>
      <w:r w:rsidRPr="005367EB">
        <w:rPr>
          <w:rFonts w:ascii="Questa-Regular" w:eastAsia="Times New Roman" w:hAnsi="Questa-Regular" w:cs="Segoe UI"/>
          <w:color w:val="212529"/>
          <w:sz w:val="23"/>
          <w:szCs w:val="23"/>
          <w:lang w:eastAsia="da-DK"/>
        </w:rPr>
        <w:t>ordningen.</w:t>
      </w:r>
    </w:p>
    <w:p w14:paraId="58B5260B" w14:textId="77777777" w:rsidR="005367EB" w:rsidRPr="005367EB" w:rsidRDefault="005367EB" w:rsidP="005367EB">
      <w:pPr>
        <w:shd w:val="clear" w:color="auto" w:fill="F9F9FB"/>
        <w:spacing w:before="240" w:after="0" w:line="480" w:lineRule="auto"/>
        <w:rPr>
          <w:rFonts w:ascii="Questa-Regular" w:eastAsia="Times New Roman" w:hAnsi="Questa-Regular" w:cs="Segoe UI"/>
          <w:b/>
          <w:bCs/>
          <w:color w:val="212529"/>
          <w:sz w:val="23"/>
          <w:szCs w:val="23"/>
          <w:lang w:eastAsia="da-DK"/>
        </w:rPr>
      </w:pPr>
      <w:r w:rsidRPr="005367EB">
        <w:rPr>
          <w:rFonts w:ascii="Questa-Regular" w:eastAsia="Times New Roman" w:hAnsi="Questa-Regular" w:cs="Segoe UI"/>
          <w:b/>
          <w:bCs/>
          <w:color w:val="212529"/>
          <w:sz w:val="23"/>
          <w:szCs w:val="23"/>
          <w:lang w:eastAsia="da-DK"/>
        </w:rPr>
        <w:t>5. Informeret samtykke og skærpet informationspligt</w:t>
      </w:r>
    </w:p>
    <w:p w14:paraId="38816404" w14:textId="77777777" w:rsidR="005367EB" w:rsidRPr="005367EB" w:rsidRDefault="005367EB" w:rsidP="005367EB">
      <w:pPr>
        <w:shd w:val="clear" w:color="auto" w:fill="F9F9FB"/>
        <w:spacing w:before="60" w:after="0" w:line="480" w:lineRule="auto"/>
        <w:ind w:firstLine="170"/>
        <w:jc w:val="both"/>
        <w:rPr>
          <w:rFonts w:ascii="Questa-Regular" w:eastAsia="Times New Roman" w:hAnsi="Questa-Regular" w:cs="Segoe UI"/>
          <w:color w:val="212529"/>
          <w:sz w:val="23"/>
          <w:szCs w:val="23"/>
          <w:lang w:eastAsia="da-DK"/>
        </w:rPr>
      </w:pPr>
      <w:r w:rsidRPr="005367EB">
        <w:rPr>
          <w:rFonts w:ascii="Questa-Regular" w:eastAsia="Times New Roman" w:hAnsi="Questa-Regular" w:cs="Segoe UI"/>
          <w:color w:val="212529"/>
          <w:sz w:val="23"/>
          <w:szCs w:val="23"/>
          <w:lang w:eastAsia="da-DK"/>
        </w:rPr>
        <w:t>Det følger af sundhedsloven</w:t>
      </w:r>
      <w:bookmarkStart w:id="150" w:name="Henvisning_id5fffbeb3-a406-4774-882f-a51"/>
      <w:r w:rsidR="00BF1506">
        <w:rPr>
          <w:rStyle w:val="Fodnotehenvisning"/>
          <w:rFonts w:ascii="Questa-Regular" w:eastAsia="Times New Roman" w:hAnsi="Questa-Regular" w:cs="Segoe UI"/>
          <w:color w:val="212529"/>
          <w:sz w:val="23"/>
          <w:szCs w:val="23"/>
          <w:lang w:eastAsia="da-DK"/>
        </w:rPr>
        <w:footnoteReference w:id="3"/>
      </w:r>
      <w:bookmarkEnd w:id="150"/>
      <w:r w:rsidRPr="005367EB">
        <w:rPr>
          <w:rFonts w:ascii="Questa-Regular" w:eastAsia="Times New Roman" w:hAnsi="Questa-Regular" w:cs="Segoe UI"/>
          <w:color w:val="212529"/>
          <w:sz w:val="23"/>
          <w:szCs w:val="23"/>
          <w:lang w:eastAsia="da-DK"/>
        </w:rPr>
        <w:t>, at ingen behandling generelt må indledes eller fortsættes uden patientens informerede samtykke. Ved informeret samtykke forstås et samtykke, der er givet på grundlag af fyldestgørende information fra sundhedspersonens side.</w:t>
      </w:r>
    </w:p>
    <w:p w14:paraId="56E6B622" w14:textId="77777777" w:rsidR="005367EB" w:rsidRPr="005367EB" w:rsidRDefault="005367EB" w:rsidP="005367EB">
      <w:pPr>
        <w:shd w:val="clear" w:color="auto" w:fill="F9F9FB"/>
        <w:spacing w:before="60" w:after="0" w:line="480" w:lineRule="auto"/>
        <w:ind w:firstLine="170"/>
        <w:jc w:val="both"/>
        <w:rPr>
          <w:rFonts w:ascii="Questa-Regular" w:eastAsia="Times New Roman" w:hAnsi="Questa-Regular" w:cs="Segoe UI"/>
          <w:color w:val="212529"/>
          <w:sz w:val="23"/>
          <w:szCs w:val="23"/>
          <w:lang w:eastAsia="da-DK"/>
        </w:rPr>
      </w:pPr>
      <w:r w:rsidRPr="005367EB">
        <w:rPr>
          <w:rFonts w:ascii="Questa-Regular" w:eastAsia="Times New Roman" w:hAnsi="Questa-Regular" w:cs="Segoe UI"/>
          <w:color w:val="212529"/>
          <w:sz w:val="23"/>
          <w:szCs w:val="23"/>
          <w:lang w:eastAsia="da-DK"/>
        </w:rPr>
        <w:t>Informationen skal være mere omfattende, når behandlingen medfører nærliggende risiko for alvorlige komplikationer og bivirkninger. Skønnes patienten i øvrigt at være uvidende om forhold, der har betydning for patientens stillingtagen, skal sundhedspersonen særligt oplyse herom, medmindre patienten har frabedt sig information.</w:t>
      </w:r>
    </w:p>
    <w:p w14:paraId="6BE61788" w14:textId="77777777" w:rsidR="005367EB" w:rsidRPr="005367EB" w:rsidRDefault="005367EB" w:rsidP="005367EB">
      <w:pPr>
        <w:shd w:val="clear" w:color="auto" w:fill="F9F9FB"/>
        <w:spacing w:before="60" w:after="0" w:line="480" w:lineRule="auto"/>
        <w:ind w:firstLine="170"/>
        <w:jc w:val="both"/>
        <w:rPr>
          <w:rFonts w:ascii="Questa-Regular" w:eastAsia="Times New Roman" w:hAnsi="Questa-Regular" w:cs="Segoe UI"/>
          <w:color w:val="212529"/>
          <w:sz w:val="23"/>
          <w:szCs w:val="23"/>
          <w:lang w:eastAsia="da-DK"/>
        </w:rPr>
      </w:pPr>
      <w:r w:rsidRPr="005367EB">
        <w:rPr>
          <w:rFonts w:ascii="Questa-Regular" w:eastAsia="Times New Roman" w:hAnsi="Questa-Regular" w:cs="Segoe UI"/>
          <w:color w:val="212529"/>
          <w:sz w:val="23"/>
          <w:szCs w:val="23"/>
          <w:lang w:eastAsia="da-DK"/>
        </w:rPr>
        <w:t>Ved ordination af medicinsk cannabis er der skærpet informationspligt for lægen, da der er tale om en medicinsk behandling, hvor den kliniske evidens for virkning og bivirkninger ikke er fuldt afklaret</w:t>
      </w:r>
      <w:ins w:id="152" w:author="Claus Stage" w:date="2025-03-05T14:26:00Z">
        <w:r w:rsidR="00C0324D">
          <w:rPr>
            <w:rFonts w:ascii="Questa-Regular" w:eastAsia="Times New Roman" w:hAnsi="Questa-Regular" w:cs="Segoe UI"/>
            <w:color w:val="212529"/>
            <w:sz w:val="23"/>
            <w:szCs w:val="23"/>
            <w:lang w:eastAsia="da-DK"/>
          </w:rPr>
          <w:t>, og lægen har pligt til at informere patienten om dette</w:t>
        </w:r>
      </w:ins>
      <w:r w:rsidRPr="005367EB">
        <w:rPr>
          <w:rFonts w:ascii="Questa-Regular" w:eastAsia="Times New Roman" w:hAnsi="Questa-Regular" w:cs="Segoe UI"/>
          <w:color w:val="212529"/>
          <w:sz w:val="23"/>
          <w:szCs w:val="23"/>
          <w:lang w:eastAsia="da-DK"/>
        </w:rPr>
        <w:t>.</w:t>
      </w:r>
    </w:p>
    <w:p w14:paraId="7521ACCC" w14:textId="77777777" w:rsidR="005367EB" w:rsidRPr="005367EB" w:rsidDel="00C0324D" w:rsidRDefault="005367EB" w:rsidP="005367EB">
      <w:pPr>
        <w:shd w:val="clear" w:color="auto" w:fill="F9F9FB"/>
        <w:spacing w:before="60" w:after="0" w:line="480" w:lineRule="auto"/>
        <w:ind w:firstLine="170"/>
        <w:jc w:val="both"/>
        <w:rPr>
          <w:del w:id="153" w:author="Claus Stage" w:date="2025-03-05T14:26:00Z"/>
          <w:rFonts w:ascii="Questa-Regular" w:eastAsia="Times New Roman" w:hAnsi="Questa-Regular" w:cs="Segoe UI"/>
          <w:color w:val="212529"/>
          <w:sz w:val="23"/>
          <w:szCs w:val="23"/>
          <w:lang w:eastAsia="da-DK"/>
        </w:rPr>
      </w:pPr>
      <w:del w:id="154" w:author="Claus Stage" w:date="2025-03-05T14:26:00Z">
        <w:r w:rsidRPr="005367EB" w:rsidDel="00C0324D">
          <w:rPr>
            <w:rFonts w:ascii="Questa-Regular" w:eastAsia="Times New Roman" w:hAnsi="Questa-Regular" w:cs="Segoe UI"/>
            <w:color w:val="212529"/>
            <w:sz w:val="23"/>
            <w:szCs w:val="23"/>
            <w:lang w:eastAsia="da-DK"/>
          </w:rPr>
          <w:delText>Lægen har derfor pligt til klart at oplyse, at der er tale om en behandling, hvor den kliniske evidens for virkning og bivirkninger ikke er entydigt afklaret.</w:delText>
        </w:r>
      </w:del>
    </w:p>
    <w:p w14:paraId="27EEF9A2" w14:textId="77777777" w:rsidR="005367EB" w:rsidRPr="005367EB" w:rsidRDefault="005367EB" w:rsidP="005367EB">
      <w:pPr>
        <w:shd w:val="clear" w:color="auto" w:fill="F9F9FB"/>
        <w:spacing w:before="60" w:after="0" w:line="480" w:lineRule="auto"/>
        <w:ind w:firstLine="170"/>
        <w:jc w:val="both"/>
        <w:rPr>
          <w:rFonts w:ascii="Questa-Regular" w:eastAsia="Times New Roman" w:hAnsi="Questa-Regular" w:cs="Segoe UI"/>
          <w:color w:val="212529"/>
          <w:sz w:val="23"/>
          <w:szCs w:val="23"/>
          <w:lang w:eastAsia="da-DK"/>
        </w:rPr>
      </w:pPr>
      <w:r w:rsidRPr="17165FCE">
        <w:rPr>
          <w:rFonts w:ascii="Questa-Regular" w:eastAsia="Times New Roman" w:hAnsi="Questa-Regular" w:cs="Segoe UI"/>
          <w:color w:val="212529"/>
          <w:sz w:val="23"/>
          <w:szCs w:val="23"/>
          <w:lang w:eastAsia="da-DK"/>
        </w:rPr>
        <w:t>Det skal derudover oplyses, at brug af cannabis er associeret med en øget risiko for udvikling af psykose, depression, selvmord og trafikulykker. På nuværende tidspunkt mangler der viden om, hvorvidt dette også gælder medicinsk cannabis. Endvidere er der risiko for påvirkning af koncentration og hukommelse. Ved langvarigt brug af medicinsk cannabis kan der hos kroniske smertepatienter udvikles afhængighed, hvilket der skal være opmærksomhed omkring både ved behandlingsstart og under behandlingen. Der henvises i den forbindelse til afsnit 9 om kontraindikationer, særlige advarsler og forsigtighedsregler samt afsnit 11-13 om bivirkninger, overdosering og trafiksikkerhed.</w:t>
      </w:r>
    </w:p>
    <w:p w14:paraId="15EB8882" w14:textId="77777777" w:rsidR="005367EB" w:rsidRPr="005367EB" w:rsidRDefault="005367EB" w:rsidP="005367EB">
      <w:pPr>
        <w:shd w:val="clear" w:color="auto" w:fill="F9F9FB"/>
        <w:spacing w:before="60" w:after="0" w:line="480" w:lineRule="auto"/>
        <w:ind w:firstLine="170"/>
        <w:jc w:val="both"/>
        <w:rPr>
          <w:rFonts w:ascii="Questa-Regular" w:eastAsia="Times New Roman" w:hAnsi="Questa-Regular" w:cs="Segoe UI"/>
          <w:color w:val="212529"/>
          <w:sz w:val="23"/>
          <w:szCs w:val="23"/>
          <w:lang w:eastAsia="da-DK"/>
        </w:rPr>
      </w:pPr>
      <w:r w:rsidRPr="005367EB">
        <w:rPr>
          <w:rFonts w:ascii="Questa-Regular" w:eastAsia="Times New Roman" w:hAnsi="Questa-Regular" w:cs="Segoe UI"/>
          <w:color w:val="212529"/>
          <w:sz w:val="23"/>
          <w:szCs w:val="23"/>
          <w:lang w:eastAsia="da-DK"/>
        </w:rPr>
        <w:t>Desuden foreligger der for medicinsk cannabis ikke godkendte data om fx sammenhæng mellem dosering og bivirkninger og heller ikke et produktresumé eller en indlægsseddel (i modsætning til godkendte lægemidler).</w:t>
      </w:r>
    </w:p>
    <w:p w14:paraId="07E08FBD" w14:textId="77777777" w:rsidR="005367EB" w:rsidRPr="005367EB" w:rsidRDefault="005367EB" w:rsidP="005367EB">
      <w:pPr>
        <w:shd w:val="clear" w:color="auto" w:fill="F9F9FB"/>
        <w:spacing w:before="60" w:after="0" w:line="480" w:lineRule="auto"/>
        <w:ind w:firstLine="170"/>
        <w:jc w:val="both"/>
        <w:rPr>
          <w:rFonts w:ascii="Questa-Regular" w:eastAsia="Times New Roman" w:hAnsi="Questa-Regular" w:cs="Segoe UI"/>
          <w:color w:val="212529"/>
          <w:sz w:val="23"/>
          <w:szCs w:val="23"/>
          <w:lang w:eastAsia="da-DK"/>
        </w:rPr>
      </w:pPr>
      <w:r w:rsidRPr="005367EB">
        <w:rPr>
          <w:rFonts w:ascii="Questa-Regular" w:eastAsia="Times New Roman" w:hAnsi="Questa-Regular" w:cs="Segoe UI"/>
          <w:color w:val="212529"/>
          <w:sz w:val="23"/>
          <w:szCs w:val="23"/>
          <w:lang w:eastAsia="da-DK"/>
        </w:rPr>
        <w:t>Lægen skal i forlængelse heraf informere patienten grundigt om selve behandlingen og om eventuelle konsekvenser for patientens dagligdag, herunder om restriktioner mod at køre bil m.v.</w:t>
      </w:r>
    </w:p>
    <w:p w14:paraId="4CF6F517" w14:textId="77777777" w:rsidR="005367EB" w:rsidRPr="005367EB" w:rsidRDefault="005367EB" w:rsidP="005367EB">
      <w:pPr>
        <w:shd w:val="clear" w:color="auto" w:fill="F9F9FB"/>
        <w:spacing w:before="60" w:after="0" w:line="480" w:lineRule="auto"/>
        <w:ind w:firstLine="170"/>
        <w:jc w:val="both"/>
        <w:rPr>
          <w:rFonts w:ascii="Questa-Regular" w:eastAsia="Times New Roman" w:hAnsi="Questa-Regular" w:cs="Segoe UI"/>
          <w:color w:val="212529"/>
          <w:sz w:val="23"/>
          <w:szCs w:val="23"/>
          <w:lang w:eastAsia="da-DK"/>
        </w:rPr>
      </w:pPr>
      <w:r w:rsidRPr="005367EB">
        <w:rPr>
          <w:rFonts w:ascii="Questa-Regular" w:eastAsia="Times New Roman" w:hAnsi="Questa-Regular" w:cs="Segoe UI"/>
          <w:color w:val="212529"/>
          <w:sz w:val="23"/>
          <w:szCs w:val="23"/>
          <w:lang w:eastAsia="da-DK"/>
        </w:rPr>
        <w:t>Der er ligeledes en skærpet pligt til journalføringen af det informerede samtykke.</w:t>
      </w:r>
    </w:p>
    <w:p w14:paraId="39254C5F" w14:textId="77777777" w:rsidR="005367EB" w:rsidRPr="005367EB" w:rsidRDefault="005367EB" w:rsidP="005367EB">
      <w:pPr>
        <w:shd w:val="clear" w:color="auto" w:fill="F9F9FB"/>
        <w:spacing w:before="240" w:after="0" w:line="480" w:lineRule="auto"/>
        <w:rPr>
          <w:rFonts w:ascii="Questa-Regular" w:eastAsia="Times New Roman" w:hAnsi="Questa-Regular" w:cs="Segoe UI"/>
          <w:b/>
          <w:bCs/>
          <w:color w:val="212529"/>
          <w:sz w:val="23"/>
          <w:szCs w:val="23"/>
          <w:lang w:eastAsia="da-DK"/>
        </w:rPr>
      </w:pPr>
      <w:r w:rsidRPr="005367EB">
        <w:rPr>
          <w:rFonts w:ascii="Questa-Regular" w:eastAsia="Times New Roman" w:hAnsi="Questa-Regular" w:cs="Segoe UI"/>
          <w:b/>
          <w:bCs/>
          <w:color w:val="212529"/>
          <w:sz w:val="23"/>
          <w:szCs w:val="23"/>
          <w:lang w:eastAsia="da-DK"/>
        </w:rPr>
        <w:t>6. Apotekets fremstilling af cannabisslutprodukter</w:t>
      </w:r>
    </w:p>
    <w:p w14:paraId="66EFAA42" w14:textId="77777777" w:rsidR="005367EB" w:rsidRPr="005367EB" w:rsidRDefault="005367EB" w:rsidP="005367EB">
      <w:pPr>
        <w:shd w:val="clear" w:color="auto" w:fill="F9F9FB"/>
        <w:spacing w:before="60" w:after="0" w:line="480" w:lineRule="auto"/>
        <w:ind w:firstLine="170"/>
        <w:jc w:val="both"/>
        <w:rPr>
          <w:rFonts w:ascii="Questa-Regular" w:eastAsia="Times New Roman" w:hAnsi="Questa-Regular" w:cs="Segoe UI"/>
          <w:color w:val="212529"/>
          <w:sz w:val="23"/>
          <w:szCs w:val="23"/>
          <w:lang w:eastAsia="da-DK"/>
        </w:rPr>
      </w:pPr>
      <w:r w:rsidRPr="005367EB">
        <w:rPr>
          <w:rFonts w:ascii="Questa-Regular" w:eastAsia="Times New Roman" w:hAnsi="Questa-Regular" w:cs="Segoe UI"/>
          <w:color w:val="212529"/>
          <w:sz w:val="23"/>
          <w:szCs w:val="23"/>
          <w:lang w:eastAsia="da-DK"/>
        </w:rPr>
        <w:t>Når en læge har udskrevet en recept på et cannabisslutprodukt, skal apoteket indledningsvis sikre, at recepten er gyldig. Det vil sige, at apoteket skal sikre, at recepten er udstedt elektronisk i det fælles medicinkort, og at recepten indeholder de i loven fastsatte krav til receptens oplysninger</w:t>
      </w:r>
      <w:bookmarkStart w:id="155" w:name="Henvisning_id4f6225e6-c3db-490b-bb43-27e"/>
      <w:r w:rsidR="00BF1506">
        <w:rPr>
          <w:rStyle w:val="Fodnotehenvisning"/>
          <w:rFonts w:ascii="Questa-Regular" w:eastAsia="Times New Roman" w:hAnsi="Questa-Regular" w:cs="Segoe UI"/>
          <w:color w:val="212529"/>
          <w:sz w:val="23"/>
          <w:szCs w:val="23"/>
          <w:lang w:eastAsia="da-DK"/>
        </w:rPr>
        <w:footnoteReference w:id="4"/>
      </w:r>
      <w:bookmarkEnd w:id="155"/>
      <w:r w:rsidRPr="005367EB">
        <w:rPr>
          <w:rFonts w:ascii="Questa-Regular" w:eastAsia="Times New Roman" w:hAnsi="Questa-Regular" w:cs="Segoe UI"/>
          <w:color w:val="212529"/>
          <w:sz w:val="23"/>
          <w:szCs w:val="23"/>
          <w:lang w:eastAsia="da-DK"/>
        </w:rPr>
        <w:t>.</w:t>
      </w:r>
    </w:p>
    <w:p w14:paraId="13638656" w14:textId="77777777" w:rsidR="005367EB" w:rsidRPr="005367EB" w:rsidRDefault="005367EB" w:rsidP="005367EB">
      <w:pPr>
        <w:shd w:val="clear" w:color="auto" w:fill="F9F9FB"/>
        <w:spacing w:before="60" w:after="0" w:line="480" w:lineRule="auto"/>
        <w:ind w:firstLine="170"/>
        <w:jc w:val="both"/>
        <w:rPr>
          <w:rFonts w:ascii="Questa-Regular" w:eastAsia="Times New Roman" w:hAnsi="Questa-Regular" w:cs="Segoe UI"/>
          <w:color w:val="212529"/>
          <w:sz w:val="23"/>
          <w:szCs w:val="23"/>
          <w:lang w:eastAsia="da-DK"/>
        </w:rPr>
      </w:pPr>
      <w:r w:rsidRPr="005367EB">
        <w:rPr>
          <w:rFonts w:ascii="Questa-Regular" w:eastAsia="Times New Roman" w:hAnsi="Questa-Regular" w:cs="Segoe UI"/>
          <w:color w:val="212529"/>
          <w:sz w:val="23"/>
          <w:szCs w:val="23"/>
          <w:lang w:eastAsia="da-DK"/>
        </w:rPr>
        <w:t>Før apoteket kan udlevere et cannabisprodukt til en patient, skal apoteket færdig</w:t>
      </w:r>
      <w:del w:id="156" w:author="Claus Stage" w:date="2025-03-05T14:30:00Z">
        <w:r w:rsidRPr="005367EB" w:rsidDel="00A54622">
          <w:rPr>
            <w:rFonts w:ascii="Questa-Regular" w:eastAsia="Times New Roman" w:hAnsi="Questa-Regular" w:cs="Segoe UI"/>
            <w:color w:val="212529"/>
            <w:sz w:val="23"/>
            <w:szCs w:val="23"/>
            <w:lang w:eastAsia="da-DK"/>
          </w:rPr>
          <w:delText>-</w:delText>
        </w:r>
      </w:del>
      <w:r w:rsidRPr="005367EB">
        <w:rPr>
          <w:rFonts w:ascii="Questa-Regular" w:eastAsia="Times New Roman" w:hAnsi="Questa-Regular" w:cs="Segoe UI"/>
          <w:color w:val="212529"/>
          <w:sz w:val="23"/>
          <w:szCs w:val="23"/>
          <w:lang w:eastAsia="da-DK"/>
        </w:rPr>
        <w:t>fremstille det i henhold til lægens ordination til en konkret patient.</w:t>
      </w:r>
    </w:p>
    <w:p w14:paraId="6C255B58" w14:textId="77777777" w:rsidR="005367EB" w:rsidRPr="005367EB" w:rsidRDefault="005367EB" w:rsidP="005367EB">
      <w:pPr>
        <w:shd w:val="clear" w:color="auto" w:fill="F9F9FB"/>
        <w:spacing w:before="60" w:after="0" w:line="480" w:lineRule="auto"/>
        <w:ind w:firstLine="170"/>
        <w:jc w:val="both"/>
        <w:rPr>
          <w:rFonts w:ascii="Questa-Regular" w:eastAsia="Times New Roman" w:hAnsi="Questa-Regular" w:cs="Segoe UI"/>
          <w:color w:val="212529"/>
          <w:sz w:val="23"/>
          <w:szCs w:val="23"/>
          <w:lang w:eastAsia="da-DK"/>
        </w:rPr>
      </w:pPr>
      <w:r w:rsidRPr="005367EB">
        <w:rPr>
          <w:rFonts w:ascii="Questa-Regular" w:eastAsia="Times New Roman" w:hAnsi="Questa-Regular" w:cs="Segoe UI"/>
          <w:color w:val="212529"/>
          <w:sz w:val="23"/>
          <w:szCs w:val="23"/>
          <w:lang w:eastAsia="da-DK"/>
        </w:rPr>
        <w:t>De i loven fastsatte krav til apotekets færdig</w:t>
      </w:r>
      <w:del w:id="157" w:author="Claus Stage" w:date="2025-03-05T14:31:00Z">
        <w:r w:rsidRPr="005367EB" w:rsidDel="00A54622">
          <w:rPr>
            <w:rFonts w:ascii="Questa-Regular" w:eastAsia="Times New Roman" w:hAnsi="Questa-Regular" w:cs="Segoe UI"/>
            <w:color w:val="212529"/>
            <w:sz w:val="23"/>
            <w:szCs w:val="23"/>
            <w:lang w:eastAsia="da-DK"/>
          </w:rPr>
          <w:delText>-</w:delText>
        </w:r>
      </w:del>
      <w:r w:rsidRPr="005367EB">
        <w:rPr>
          <w:rFonts w:ascii="Questa-Regular" w:eastAsia="Times New Roman" w:hAnsi="Questa-Regular" w:cs="Segoe UI"/>
          <w:color w:val="212529"/>
          <w:sz w:val="23"/>
          <w:szCs w:val="23"/>
          <w:lang w:eastAsia="da-DK"/>
        </w:rPr>
        <w:t>fremstilling af cannabisslutprodukter har til formål at sikre, at patienten modtager oplysninger om den medicinske cannabis, lægens oplysning om dosering og anvendelse samt information om muligheden for at indberette bivirkninger.</w:t>
      </w:r>
    </w:p>
    <w:p w14:paraId="702E3175" w14:textId="77777777" w:rsidR="005367EB" w:rsidRPr="005367EB" w:rsidRDefault="005367EB" w:rsidP="005367EB">
      <w:pPr>
        <w:shd w:val="clear" w:color="auto" w:fill="F9F9FB"/>
        <w:spacing w:before="60" w:after="0" w:line="480" w:lineRule="auto"/>
        <w:ind w:firstLine="170"/>
        <w:jc w:val="both"/>
        <w:rPr>
          <w:rFonts w:ascii="Questa-Regular" w:eastAsia="Times New Roman" w:hAnsi="Questa-Regular" w:cs="Segoe UI"/>
          <w:color w:val="212529"/>
          <w:sz w:val="23"/>
          <w:szCs w:val="23"/>
          <w:lang w:eastAsia="da-DK"/>
        </w:rPr>
      </w:pPr>
      <w:r w:rsidRPr="005367EB">
        <w:rPr>
          <w:rFonts w:ascii="Questa-Regular" w:eastAsia="Times New Roman" w:hAnsi="Questa-Regular" w:cs="Segoe UI"/>
          <w:color w:val="212529"/>
          <w:sz w:val="23"/>
          <w:szCs w:val="23"/>
          <w:lang w:eastAsia="da-DK"/>
        </w:rPr>
        <w:t>Apoteket må kun udlevere én gang efter samme recept</w:t>
      </w:r>
      <w:del w:id="158" w:author="Claus Stage" w:date="2025-03-05T14:31:00Z">
        <w:r w:rsidRPr="005367EB" w:rsidDel="00A54622">
          <w:rPr>
            <w:rFonts w:ascii="Questa-Regular" w:eastAsia="Times New Roman" w:hAnsi="Questa-Regular" w:cs="Segoe UI"/>
            <w:color w:val="212529"/>
            <w:sz w:val="23"/>
            <w:szCs w:val="23"/>
            <w:lang w:eastAsia="da-DK"/>
          </w:rPr>
          <w:delText>,</w:delText>
        </w:r>
      </w:del>
      <w:r w:rsidRPr="005367EB">
        <w:rPr>
          <w:rFonts w:ascii="Questa-Regular" w:eastAsia="Times New Roman" w:hAnsi="Questa-Regular" w:cs="Segoe UI"/>
          <w:color w:val="212529"/>
          <w:sz w:val="23"/>
          <w:szCs w:val="23"/>
          <w:lang w:eastAsia="da-DK"/>
        </w:rPr>
        <w:t xml:space="preserve"> og må maksimalt udlevere til én måneds forbrug.</w:t>
      </w:r>
    </w:p>
    <w:p w14:paraId="372C4453" w14:textId="77777777" w:rsidR="005367EB" w:rsidRPr="005367EB" w:rsidRDefault="005367EB" w:rsidP="005367EB">
      <w:pPr>
        <w:shd w:val="clear" w:color="auto" w:fill="F9F9FB"/>
        <w:spacing w:before="60" w:after="0" w:line="480" w:lineRule="auto"/>
        <w:ind w:firstLine="170"/>
        <w:jc w:val="both"/>
        <w:rPr>
          <w:rFonts w:ascii="Questa-Regular" w:eastAsia="Times New Roman" w:hAnsi="Questa-Regular" w:cs="Segoe UI"/>
          <w:color w:val="212529"/>
          <w:sz w:val="23"/>
          <w:szCs w:val="23"/>
          <w:lang w:eastAsia="da-DK"/>
        </w:rPr>
      </w:pPr>
      <w:r w:rsidRPr="005367EB">
        <w:rPr>
          <w:rFonts w:ascii="Questa-Regular" w:eastAsia="Times New Roman" w:hAnsi="Questa-Regular" w:cs="Segoe UI"/>
          <w:color w:val="212529"/>
          <w:sz w:val="23"/>
          <w:szCs w:val="23"/>
          <w:lang w:eastAsia="da-DK"/>
        </w:rPr>
        <w:t>Apoteket skal informere patienten</w:t>
      </w:r>
      <w:bookmarkStart w:id="159" w:name="Henvisning_idaaf29702-9b82-4045-befe-ddb"/>
      <w:r w:rsidR="00DC6CD8">
        <w:rPr>
          <w:rStyle w:val="Fodnotehenvisning"/>
          <w:rFonts w:ascii="Questa-Regular" w:eastAsia="Times New Roman" w:hAnsi="Questa-Regular" w:cs="Segoe UI"/>
          <w:color w:val="212529"/>
          <w:sz w:val="23"/>
          <w:szCs w:val="23"/>
          <w:lang w:eastAsia="da-DK"/>
        </w:rPr>
        <w:footnoteReference w:id="5"/>
      </w:r>
      <w:bookmarkEnd w:id="159"/>
      <w:r w:rsidRPr="005367EB">
        <w:rPr>
          <w:rFonts w:ascii="Questa-Regular" w:eastAsia="Times New Roman" w:hAnsi="Questa-Regular" w:cs="Segoe UI"/>
          <w:color w:val="212529"/>
          <w:sz w:val="23"/>
          <w:szCs w:val="23"/>
          <w:lang w:eastAsia="da-DK"/>
        </w:rPr>
        <w:t>, hvis apoteket kan udlevere en billigere version af det ordinerede cannabisslutprodukt, som er i samme mængde og styrke som det ordinerede</w:t>
      </w:r>
      <w:del w:id="160" w:author="Sanne Have" w:date="2025-05-19T13:26:00Z">
        <w:r w:rsidRPr="005367EB" w:rsidDel="00574390">
          <w:rPr>
            <w:rFonts w:ascii="Questa-Regular" w:eastAsia="Times New Roman" w:hAnsi="Questa-Regular" w:cs="Segoe UI"/>
            <w:color w:val="212529"/>
            <w:sz w:val="23"/>
            <w:szCs w:val="23"/>
            <w:lang w:eastAsia="da-DK"/>
          </w:rPr>
          <w:delText>,</w:delText>
        </w:r>
      </w:del>
      <w:del w:id="161" w:author="Sanne Have" w:date="2025-05-19T13:25:00Z">
        <w:r w:rsidRPr="005367EB" w:rsidDel="00574390">
          <w:rPr>
            <w:rFonts w:ascii="Questa-Regular" w:eastAsia="Times New Roman" w:hAnsi="Questa-Regular" w:cs="Segoe UI"/>
            <w:color w:val="212529"/>
            <w:sz w:val="23"/>
            <w:szCs w:val="23"/>
            <w:lang w:eastAsia="da-DK"/>
          </w:rPr>
          <w:delText xml:space="preserve"> men hvor cannabisudgangsproduktet blot er importeret af en anden mellemproduktfremstiller i Danmark end det ordinerede produkt</w:delText>
        </w:r>
      </w:del>
      <w:r w:rsidRPr="005367EB">
        <w:rPr>
          <w:rFonts w:ascii="Questa-Regular" w:eastAsia="Times New Roman" w:hAnsi="Questa-Regular" w:cs="Segoe UI"/>
          <w:color w:val="212529"/>
          <w:sz w:val="23"/>
          <w:szCs w:val="23"/>
          <w:lang w:eastAsia="da-DK"/>
        </w:rPr>
        <w:t xml:space="preserve">. Apoteket skal i denne forbindelse informere om prisforskellen mellem </w:t>
      </w:r>
      <w:del w:id="162" w:author="Sanne Have" w:date="2025-05-19T13:26:00Z">
        <w:r w:rsidRPr="005367EB" w:rsidDel="00574390">
          <w:rPr>
            <w:rFonts w:ascii="Questa-Regular" w:eastAsia="Times New Roman" w:hAnsi="Questa-Regular" w:cs="Segoe UI"/>
            <w:color w:val="212529"/>
            <w:sz w:val="23"/>
            <w:szCs w:val="23"/>
            <w:lang w:eastAsia="da-DK"/>
          </w:rPr>
          <w:delText xml:space="preserve">de to </w:delText>
        </w:r>
      </w:del>
      <w:r w:rsidRPr="005367EB">
        <w:rPr>
          <w:rFonts w:ascii="Questa-Regular" w:eastAsia="Times New Roman" w:hAnsi="Questa-Regular" w:cs="Segoe UI"/>
          <w:color w:val="212529"/>
          <w:sz w:val="23"/>
          <w:szCs w:val="23"/>
          <w:lang w:eastAsia="da-DK"/>
        </w:rPr>
        <w:t>produkter</w:t>
      </w:r>
      <w:ins w:id="163" w:author="Sanne Have" w:date="2025-05-19T13:26:00Z">
        <w:r w:rsidR="00574390">
          <w:rPr>
            <w:rFonts w:ascii="Questa-Regular" w:eastAsia="Times New Roman" w:hAnsi="Questa-Regular" w:cs="Segoe UI"/>
            <w:color w:val="212529"/>
            <w:sz w:val="23"/>
            <w:szCs w:val="23"/>
            <w:lang w:eastAsia="da-DK"/>
          </w:rPr>
          <w:t>ne</w:t>
        </w:r>
      </w:ins>
      <w:r w:rsidRPr="005367EB">
        <w:rPr>
          <w:rFonts w:ascii="Questa-Regular" w:eastAsia="Times New Roman" w:hAnsi="Questa-Regular" w:cs="Segoe UI"/>
          <w:color w:val="212529"/>
          <w:sz w:val="23"/>
          <w:szCs w:val="23"/>
          <w:lang w:eastAsia="da-DK"/>
        </w:rPr>
        <w:t>, så patienten kan vælge at få udleveret den billigste version.</w:t>
      </w:r>
    </w:p>
    <w:p w14:paraId="3845F081" w14:textId="77777777" w:rsidR="005367EB" w:rsidRPr="005367EB" w:rsidRDefault="005367EB" w:rsidP="005367EB">
      <w:pPr>
        <w:shd w:val="clear" w:color="auto" w:fill="F9F9FB"/>
        <w:spacing w:before="60" w:after="0" w:line="480" w:lineRule="auto"/>
        <w:ind w:firstLine="170"/>
        <w:jc w:val="both"/>
        <w:rPr>
          <w:rFonts w:ascii="Questa-Regular" w:eastAsia="Times New Roman" w:hAnsi="Questa-Regular" w:cs="Segoe UI"/>
          <w:color w:val="212529"/>
          <w:sz w:val="23"/>
          <w:szCs w:val="23"/>
          <w:lang w:eastAsia="da-DK"/>
        </w:rPr>
      </w:pPr>
      <w:r w:rsidRPr="005367EB">
        <w:rPr>
          <w:rFonts w:ascii="Questa-Regular" w:eastAsia="Times New Roman" w:hAnsi="Questa-Regular" w:cs="Segoe UI"/>
          <w:color w:val="212529"/>
          <w:sz w:val="23"/>
          <w:szCs w:val="23"/>
          <w:lang w:eastAsia="da-DK"/>
        </w:rPr>
        <w:t>Hvis det er billigere for patienten at få udleveret cannabisslutproduktet i form af flere ens mindre pakninger, skal apoteket informere patienten herom. Patienten kan herefter vælge enten at få udleveret den ordinerede pakning eller de flere ens mindre pakninger. Apoteket skal undlade at give informationen, hvis udleveringen af flere mindre pakninger indebærer en væsentlig risiko for, at cannabisslutproduktet vil blive anvendt forkert.</w:t>
      </w:r>
    </w:p>
    <w:p w14:paraId="6E286239" w14:textId="77777777" w:rsidR="005367EB" w:rsidRPr="005367EB" w:rsidRDefault="005367EB" w:rsidP="005367EB">
      <w:pPr>
        <w:shd w:val="clear" w:color="auto" w:fill="F9F9FB"/>
        <w:spacing w:before="240" w:after="0" w:line="480" w:lineRule="auto"/>
        <w:rPr>
          <w:rFonts w:ascii="Questa-Regular" w:eastAsia="Times New Roman" w:hAnsi="Questa-Regular" w:cs="Segoe UI"/>
          <w:b/>
          <w:bCs/>
          <w:color w:val="212529"/>
          <w:sz w:val="23"/>
          <w:szCs w:val="23"/>
          <w:lang w:eastAsia="da-DK"/>
        </w:rPr>
      </w:pPr>
      <w:r w:rsidRPr="005367EB">
        <w:rPr>
          <w:rFonts w:ascii="Questa-Regular" w:eastAsia="Times New Roman" w:hAnsi="Questa-Regular" w:cs="Segoe UI"/>
          <w:b/>
          <w:bCs/>
          <w:color w:val="212529"/>
          <w:sz w:val="23"/>
          <w:szCs w:val="23"/>
          <w:lang w:eastAsia="da-DK"/>
        </w:rPr>
        <w:t>7. Cannabisreceptorer</w:t>
      </w:r>
    </w:p>
    <w:p w14:paraId="1E4D0AFD" w14:textId="77777777" w:rsidR="005367EB" w:rsidRPr="005367EB" w:rsidRDefault="005367EB" w:rsidP="005367EB">
      <w:pPr>
        <w:shd w:val="clear" w:color="auto" w:fill="F9F9FB"/>
        <w:spacing w:before="60" w:after="0" w:line="480" w:lineRule="auto"/>
        <w:ind w:firstLine="170"/>
        <w:jc w:val="both"/>
        <w:rPr>
          <w:rFonts w:ascii="Questa-Regular" w:eastAsia="Times New Roman" w:hAnsi="Questa-Regular" w:cs="Segoe UI"/>
          <w:color w:val="212529"/>
          <w:sz w:val="23"/>
          <w:szCs w:val="23"/>
          <w:lang w:eastAsia="da-DK"/>
        </w:rPr>
      </w:pPr>
      <w:r w:rsidRPr="005367EB">
        <w:rPr>
          <w:rFonts w:ascii="Questa-Regular" w:eastAsia="Times New Roman" w:hAnsi="Questa-Regular" w:cs="Segoe UI"/>
          <w:color w:val="212529"/>
          <w:sz w:val="23"/>
          <w:szCs w:val="23"/>
          <w:lang w:eastAsia="da-DK"/>
        </w:rPr>
        <w:t xml:space="preserve">Cannabis indeholder flere hundrede forskellige stoffer, hvoraf nogle påvirker de </w:t>
      </w:r>
      <w:proofErr w:type="spellStart"/>
      <w:r w:rsidRPr="005367EB">
        <w:rPr>
          <w:rFonts w:ascii="Questa-Regular" w:eastAsia="Times New Roman" w:hAnsi="Questa-Regular" w:cs="Segoe UI"/>
          <w:color w:val="212529"/>
          <w:sz w:val="23"/>
          <w:szCs w:val="23"/>
          <w:lang w:eastAsia="da-DK"/>
        </w:rPr>
        <w:t>cannabinoide</w:t>
      </w:r>
      <w:proofErr w:type="spellEnd"/>
      <w:r w:rsidRPr="005367EB">
        <w:rPr>
          <w:rFonts w:ascii="Questa-Regular" w:eastAsia="Times New Roman" w:hAnsi="Questa-Regular" w:cs="Segoe UI"/>
          <w:color w:val="212529"/>
          <w:sz w:val="23"/>
          <w:szCs w:val="23"/>
          <w:lang w:eastAsia="da-DK"/>
        </w:rPr>
        <w:t xml:space="preserve"> receptorer CB1 og CB2. Disse receptorer antages at spille en rolle for nogle af cannabis virkninger, men de præcise mekanismer kendes ikke.</w:t>
      </w:r>
    </w:p>
    <w:p w14:paraId="0CAB3D24" w14:textId="77777777" w:rsidR="005367EB" w:rsidRPr="005367EB" w:rsidRDefault="005367EB" w:rsidP="005367EB">
      <w:pPr>
        <w:shd w:val="clear" w:color="auto" w:fill="F9F9FB"/>
        <w:spacing w:before="60" w:after="0" w:line="480" w:lineRule="auto"/>
        <w:ind w:firstLine="170"/>
        <w:jc w:val="both"/>
        <w:rPr>
          <w:rFonts w:ascii="Questa-Regular" w:eastAsia="Times New Roman" w:hAnsi="Questa-Regular" w:cs="Segoe UI"/>
          <w:color w:val="212529"/>
          <w:sz w:val="23"/>
          <w:szCs w:val="23"/>
          <w:lang w:eastAsia="da-DK"/>
        </w:rPr>
      </w:pPr>
      <w:r w:rsidRPr="005367EB">
        <w:rPr>
          <w:rFonts w:ascii="Questa-Regular" w:eastAsia="Times New Roman" w:hAnsi="Questa-Regular" w:cs="Segoe UI"/>
          <w:color w:val="212529"/>
          <w:sz w:val="23"/>
          <w:szCs w:val="23"/>
          <w:lang w:eastAsia="da-DK"/>
        </w:rPr>
        <w:t xml:space="preserve">CB1 receptorer findes i hjernen og i andre organer f.eks. lunger, lever og nyrer. CB2 receptorer findes ved perifere nerveterminaler, men også i immunsystemet (f.eks. lymfocytter og </w:t>
      </w:r>
      <w:proofErr w:type="spellStart"/>
      <w:r w:rsidRPr="005367EB">
        <w:rPr>
          <w:rFonts w:ascii="Questa-Regular" w:eastAsia="Times New Roman" w:hAnsi="Questa-Regular" w:cs="Segoe UI"/>
          <w:color w:val="212529"/>
          <w:sz w:val="23"/>
          <w:szCs w:val="23"/>
          <w:lang w:eastAsia="da-DK"/>
        </w:rPr>
        <w:t>monocytter</w:t>
      </w:r>
      <w:proofErr w:type="spellEnd"/>
      <w:r w:rsidRPr="005367EB">
        <w:rPr>
          <w:rFonts w:ascii="Questa-Regular" w:eastAsia="Times New Roman" w:hAnsi="Questa-Regular" w:cs="Segoe UI"/>
          <w:color w:val="212529"/>
          <w:sz w:val="23"/>
          <w:szCs w:val="23"/>
          <w:lang w:eastAsia="da-DK"/>
        </w:rPr>
        <w:t xml:space="preserve"> i </w:t>
      </w:r>
      <w:proofErr w:type="spellStart"/>
      <w:r w:rsidRPr="005367EB">
        <w:rPr>
          <w:rFonts w:ascii="Questa-Regular" w:eastAsia="Times New Roman" w:hAnsi="Questa-Regular" w:cs="Segoe UI"/>
          <w:color w:val="212529"/>
          <w:sz w:val="23"/>
          <w:szCs w:val="23"/>
          <w:lang w:eastAsia="da-DK"/>
        </w:rPr>
        <w:t>thymus</w:t>
      </w:r>
      <w:proofErr w:type="spellEnd"/>
      <w:r w:rsidRPr="005367EB">
        <w:rPr>
          <w:rFonts w:ascii="Questa-Regular" w:eastAsia="Times New Roman" w:hAnsi="Questa-Regular" w:cs="Segoe UI"/>
          <w:color w:val="212529"/>
          <w:sz w:val="23"/>
          <w:szCs w:val="23"/>
          <w:lang w:eastAsia="da-DK"/>
        </w:rPr>
        <w:t xml:space="preserve"> og milt). </w:t>
      </w:r>
      <w:del w:id="164" w:author="Sanne Have" w:date="2025-05-12T15:02:00Z">
        <w:r w:rsidRPr="005367EB" w:rsidDel="004B0362">
          <w:rPr>
            <w:rFonts w:ascii="Questa-Regular" w:eastAsia="Times New Roman" w:hAnsi="Questa-Regular" w:cs="Segoe UI"/>
            <w:color w:val="212529"/>
            <w:sz w:val="23"/>
            <w:szCs w:val="23"/>
            <w:lang w:eastAsia="da-DK"/>
          </w:rPr>
          <w:delText>THC fungerer som delvis agonist ved både CB1- og CB2-receptorerne. Cannabidiol (CBD) påvirker en række receptorer, ionkanaler og enzymer, men har lav affinitet for CB1- og CB2-receptorerne.</w:delText>
        </w:r>
      </w:del>
    </w:p>
    <w:p w14:paraId="20554E85" w14:textId="77777777" w:rsidR="002726DC" w:rsidRPr="005367EB" w:rsidRDefault="005367EB" w:rsidP="002726DC">
      <w:pPr>
        <w:shd w:val="clear" w:color="auto" w:fill="F9F9FB"/>
        <w:spacing w:before="240" w:after="0" w:line="480" w:lineRule="auto"/>
        <w:rPr>
          <w:ins w:id="165" w:author="Sanne Have" w:date="2025-05-09T10:35:00Z"/>
          <w:rFonts w:ascii="Questa-Regular" w:eastAsia="Times New Roman" w:hAnsi="Questa-Regular" w:cs="Segoe UI"/>
          <w:b/>
          <w:bCs/>
          <w:color w:val="212529"/>
          <w:sz w:val="23"/>
          <w:szCs w:val="23"/>
          <w:lang w:eastAsia="da-DK"/>
        </w:rPr>
      </w:pPr>
      <w:r w:rsidRPr="00B56F82">
        <w:rPr>
          <w:rFonts w:ascii="Questa-Regular" w:eastAsia="Times New Roman" w:hAnsi="Questa-Regular" w:cs="Segoe UI"/>
          <w:b/>
          <w:bCs/>
          <w:color w:val="212529"/>
          <w:sz w:val="23"/>
          <w:szCs w:val="23"/>
          <w:lang w:eastAsia="da-DK"/>
        </w:rPr>
        <w:t>8. Patientgrupper og mulige terapeutiske indikationer</w:t>
      </w:r>
      <w:ins w:id="166" w:author="Sanne Have" w:date="2025-05-09T10:35:00Z">
        <w:r w:rsidR="002726DC" w:rsidRPr="005367EB">
          <w:rPr>
            <w:rFonts w:ascii="Questa-Regular" w:eastAsia="Times New Roman" w:hAnsi="Questa-Regular" w:cs="Segoe UI"/>
            <w:b/>
            <w:bCs/>
            <w:color w:val="212529"/>
            <w:sz w:val="23"/>
            <w:szCs w:val="23"/>
            <w:lang w:eastAsia="da-DK"/>
          </w:rPr>
          <w:t>. </w:t>
        </w:r>
      </w:ins>
    </w:p>
    <w:p w14:paraId="03B1FFE3" w14:textId="77777777" w:rsidR="005367EB" w:rsidRPr="004B0362" w:rsidDel="00DC6CD8" w:rsidRDefault="005367EB" w:rsidP="004B0362">
      <w:pPr>
        <w:shd w:val="clear" w:color="auto" w:fill="F9F9FB"/>
        <w:spacing w:before="60" w:after="0" w:line="480" w:lineRule="auto"/>
        <w:ind w:firstLine="170"/>
        <w:jc w:val="both"/>
        <w:rPr>
          <w:del w:id="167" w:author="Sanne Have" w:date="2025-05-12T11:34:00Z"/>
          <w:rFonts w:ascii="Questa-Regular" w:eastAsia="Times New Roman" w:hAnsi="Questa-Regular" w:cs="Segoe UI"/>
          <w:color w:val="212529"/>
          <w:sz w:val="23"/>
          <w:szCs w:val="23"/>
          <w:lang w:eastAsia="da-DK"/>
        </w:rPr>
      </w:pPr>
    </w:p>
    <w:p w14:paraId="5EB26A73" w14:textId="77777777" w:rsidR="005E1128" w:rsidDel="008631AB" w:rsidRDefault="005E1128" w:rsidP="008631AB">
      <w:pPr>
        <w:shd w:val="clear" w:color="auto" w:fill="F9F9FB"/>
        <w:spacing w:before="60" w:after="0" w:line="480" w:lineRule="auto"/>
        <w:ind w:firstLine="170"/>
        <w:jc w:val="both"/>
        <w:rPr>
          <w:del w:id="168" w:author="Sanne Have" w:date="2025-11-10T08:21:00Z"/>
          <w:rFonts w:ascii="Questa-Regular" w:hAnsi="Questa-Regular"/>
          <w:sz w:val="23"/>
          <w:szCs w:val="23"/>
        </w:rPr>
      </w:pPr>
      <w:r w:rsidRPr="00DC6CD8">
        <w:rPr>
          <w:rFonts w:ascii="Questa-Regular" w:hAnsi="Questa-Regular"/>
          <w:sz w:val="23"/>
          <w:szCs w:val="23"/>
        </w:rPr>
        <w:t>Lægemiddelstyrelsen har foretaget en vurdering af, hvilke patientgrupper og mulige terapeutiske indikationer, der kunne være relevant for behandling med medicinsk cannabis. Det er lægen, der som for anden medicin fastslår, om en patient skal behandles med medicinsk cannabis på baggrund af en individuel vurdering og som regel i henhold til dansk klinisk praksis.</w:t>
      </w:r>
      <w:ins w:id="169" w:author="Sanne Have" w:date="2025-11-10T08:21:00Z">
        <w:r w:rsidR="008631AB">
          <w:rPr>
            <w:rFonts w:ascii="Questa-Regular" w:hAnsi="Questa-Regular"/>
            <w:sz w:val="23"/>
            <w:szCs w:val="23"/>
          </w:rPr>
          <w:t xml:space="preserve"> </w:t>
        </w:r>
      </w:ins>
    </w:p>
    <w:p w14:paraId="7DAAA673" w14:textId="77777777" w:rsidR="008631AB" w:rsidRPr="00DC6CD8" w:rsidRDefault="008631AB" w:rsidP="004B0362">
      <w:pPr>
        <w:shd w:val="clear" w:color="auto" w:fill="F9F9FB"/>
        <w:spacing w:before="60" w:after="0" w:line="480" w:lineRule="auto"/>
        <w:ind w:firstLine="170"/>
        <w:jc w:val="both"/>
        <w:rPr>
          <w:ins w:id="170" w:author="Sanne Have" w:date="2025-11-10T08:21:00Z"/>
          <w:rFonts w:ascii="Questa-Regular" w:hAnsi="Questa-Regular"/>
          <w:sz w:val="23"/>
          <w:szCs w:val="23"/>
        </w:rPr>
      </w:pPr>
    </w:p>
    <w:p w14:paraId="16C08077" w14:textId="77777777" w:rsidR="005E1128" w:rsidRPr="008631AB" w:rsidDel="004B0362" w:rsidRDefault="005E1128" w:rsidP="008631AB">
      <w:pPr>
        <w:rPr>
          <w:del w:id="171" w:author="Sanne Have" w:date="2025-05-12T15:03:00Z"/>
          <w:rFonts w:ascii="Questa-Regular" w:hAnsi="Questa-Regular"/>
          <w:sz w:val="23"/>
          <w:szCs w:val="23"/>
        </w:rPr>
      </w:pPr>
    </w:p>
    <w:p w14:paraId="720D2447" w14:textId="77777777" w:rsidR="008631AB" w:rsidRPr="008631AB" w:rsidRDefault="005E1128" w:rsidP="008631AB">
      <w:pPr>
        <w:shd w:val="clear" w:color="auto" w:fill="F9F9FB"/>
        <w:spacing w:before="60" w:after="0" w:line="480" w:lineRule="auto"/>
        <w:ind w:firstLine="170"/>
        <w:jc w:val="both"/>
        <w:rPr>
          <w:ins w:id="172" w:author="Sanne Have" w:date="2025-11-10T08:21:00Z"/>
          <w:rFonts w:ascii="Questa-Regular" w:hAnsi="Questa-Regular"/>
          <w:sz w:val="23"/>
          <w:szCs w:val="23"/>
        </w:rPr>
      </w:pPr>
      <w:r w:rsidRPr="008631AB">
        <w:rPr>
          <w:rFonts w:ascii="Questa-Regular" w:hAnsi="Questa-Regular"/>
          <w:sz w:val="23"/>
          <w:szCs w:val="23"/>
        </w:rPr>
        <w:t>Nedenfor er listet de tilstande</w:t>
      </w:r>
      <w:ins w:id="173" w:author="Claus Stage" w:date="2025-03-05T15:00:00Z">
        <w:r w:rsidR="00657048" w:rsidRPr="008631AB">
          <w:rPr>
            <w:rFonts w:ascii="Questa-Regular" w:hAnsi="Questa-Regular"/>
            <w:sz w:val="23"/>
            <w:szCs w:val="23"/>
          </w:rPr>
          <w:t>,</w:t>
        </w:r>
      </w:ins>
      <w:r w:rsidRPr="008631AB">
        <w:rPr>
          <w:rFonts w:ascii="Questa-Regular" w:hAnsi="Questa-Regular"/>
          <w:sz w:val="23"/>
          <w:szCs w:val="23"/>
        </w:rPr>
        <w:t xml:space="preserve"> hvor medicinsk cannabis i visse tilfælde vil kunne finde anvendelse, se dog yderlig</w:t>
      </w:r>
      <w:ins w:id="174" w:author="Claus Stage" w:date="2025-03-05T15:00:00Z">
        <w:r w:rsidR="00083AF7" w:rsidRPr="008631AB">
          <w:rPr>
            <w:rFonts w:ascii="Questa-Regular" w:hAnsi="Questa-Regular"/>
            <w:sz w:val="23"/>
            <w:szCs w:val="23"/>
          </w:rPr>
          <w:t>ere</w:t>
        </w:r>
      </w:ins>
      <w:r w:rsidRPr="008631AB">
        <w:rPr>
          <w:rFonts w:ascii="Questa-Regular" w:hAnsi="Questa-Regular"/>
          <w:sz w:val="23"/>
          <w:szCs w:val="23"/>
        </w:rPr>
        <w:t xml:space="preserve"> uddybning i vejledning</w:t>
      </w:r>
      <w:ins w:id="175" w:author="Claus Stage" w:date="2025-03-05T15:00:00Z">
        <w:r w:rsidR="00083AF7" w:rsidRPr="008631AB">
          <w:rPr>
            <w:rFonts w:ascii="Questa-Regular" w:hAnsi="Questa-Regular"/>
            <w:sz w:val="23"/>
            <w:szCs w:val="23"/>
          </w:rPr>
          <w:t>ens</w:t>
        </w:r>
      </w:ins>
      <w:del w:id="176" w:author="Claus Stage" w:date="2025-03-05T15:00:00Z">
        <w:r w:rsidRPr="008631AB" w:rsidDel="00083AF7">
          <w:rPr>
            <w:rFonts w:ascii="Questa-Regular" w:hAnsi="Questa-Regular"/>
            <w:sz w:val="23"/>
            <w:szCs w:val="23"/>
          </w:rPr>
          <w:delText xml:space="preserve"> i</w:delText>
        </w:r>
      </w:del>
      <w:r w:rsidRPr="008631AB">
        <w:rPr>
          <w:rFonts w:ascii="Questa-Regular" w:hAnsi="Questa-Regular"/>
          <w:sz w:val="23"/>
          <w:szCs w:val="23"/>
        </w:rPr>
        <w:t xml:space="preserve"> punkt 8.1.1.</w:t>
      </w:r>
      <w:del w:id="177" w:author="Claus Stage" w:date="2025-08-13T10:38:00Z">
        <w:r w:rsidRPr="008631AB" w:rsidDel="009C7B52">
          <w:rPr>
            <w:rFonts w:ascii="Questa-Regular" w:hAnsi="Questa-Regular"/>
            <w:sz w:val="23"/>
            <w:szCs w:val="23"/>
          </w:rPr>
          <w:delText>1</w:delText>
        </w:r>
      </w:del>
      <w:r w:rsidRPr="008631AB">
        <w:rPr>
          <w:rFonts w:ascii="Questa-Regular" w:hAnsi="Questa-Regular"/>
          <w:sz w:val="23"/>
          <w:szCs w:val="23"/>
        </w:rPr>
        <w:t xml:space="preserve"> til 8.1.4</w:t>
      </w:r>
      <w:ins w:id="178" w:author="Sanne Have" w:date="2025-11-10T08:21:00Z">
        <w:r w:rsidR="008631AB" w:rsidRPr="008631AB">
          <w:rPr>
            <w:rFonts w:ascii="Questa-Regular" w:hAnsi="Questa-Regular"/>
            <w:sz w:val="23"/>
            <w:szCs w:val="23"/>
          </w:rPr>
          <w:t>.:</w:t>
        </w:r>
      </w:ins>
      <w:ins w:id="179" w:author="Claus Stage" w:date="2025-03-05T15:00:00Z">
        <w:del w:id="180" w:author="Sanne Have" w:date="2025-11-10T08:21:00Z">
          <w:r w:rsidR="00083AF7" w:rsidRPr="008631AB" w:rsidDel="008631AB">
            <w:rPr>
              <w:rFonts w:ascii="Questa-Regular" w:hAnsi="Questa-Regular"/>
              <w:sz w:val="23"/>
              <w:szCs w:val="23"/>
            </w:rPr>
            <w:delText>.</w:delText>
          </w:r>
        </w:del>
      </w:ins>
    </w:p>
    <w:p w14:paraId="7D35A9D5" w14:textId="77777777" w:rsidR="005E1128" w:rsidRPr="00C85C05" w:rsidDel="004B0362" w:rsidRDefault="005E1128" w:rsidP="00C85C05">
      <w:pPr>
        <w:shd w:val="clear" w:color="auto" w:fill="F9F9FB"/>
        <w:spacing w:before="60" w:after="0" w:line="480" w:lineRule="auto"/>
        <w:ind w:firstLine="170"/>
        <w:jc w:val="both"/>
        <w:rPr>
          <w:del w:id="181" w:author="Sanne Have" w:date="2025-05-12T15:04:00Z"/>
          <w:rFonts w:ascii="Questa-Regular" w:hAnsi="Questa-Regular"/>
          <w:sz w:val="23"/>
          <w:szCs w:val="23"/>
        </w:rPr>
      </w:pPr>
    </w:p>
    <w:p w14:paraId="0EC13BE8" w14:textId="77777777" w:rsidR="005E1128" w:rsidRPr="00C85C05" w:rsidDel="004B0362" w:rsidRDefault="005E1128" w:rsidP="00C85C05">
      <w:pPr>
        <w:shd w:val="clear" w:color="auto" w:fill="F9F9FB"/>
        <w:spacing w:before="60" w:after="0" w:line="480" w:lineRule="auto"/>
        <w:ind w:firstLine="170"/>
        <w:jc w:val="both"/>
        <w:rPr>
          <w:del w:id="182" w:author="Sanne Have" w:date="2025-05-12T15:04:00Z"/>
          <w:rFonts w:ascii="Questa-Regular" w:hAnsi="Questa-Regular"/>
          <w:sz w:val="23"/>
          <w:szCs w:val="23"/>
        </w:rPr>
      </w:pPr>
    </w:p>
    <w:p w14:paraId="2623D992" w14:textId="77777777" w:rsidR="005E1128" w:rsidRPr="008631AB" w:rsidRDefault="00083AF7" w:rsidP="008631AB">
      <w:pPr>
        <w:pStyle w:val="Listeafsnit"/>
        <w:numPr>
          <w:ilvl w:val="0"/>
          <w:numId w:val="7"/>
        </w:numPr>
        <w:shd w:val="clear" w:color="auto" w:fill="F9F9FB"/>
        <w:spacing w:before="60" w:after="0" w:line="480" w:lineRule="auto"/>
        <w:jc w:val="both"/>
        <w:rPr>
          <w:rFonts w:ascii="Questa-Regular" w:hAnsi="Questa-Regular"/>
          <w:sz w:val="23"/>
          <w:szCs w:val="23"/>
        </w:rPr>
      </w:pPr>
      <w:ins w:id="183" w:author="Claus Stage" w:date="2025-03-05T15:02:00Z">
        <w:r w:rsidRPr="008631AB">
          <w:rPr>
            <w:rFonts w:ascii="Questa-Regular" w:hAnsi="Questa-Regular"/>
            <w:sz w:val="23"/>
            <w:szCs w:val="23"/>
          </w:rPr>
          <w:t>N</w:t>
        </w:r>
      </w:ins>
      <w:del w:id="184" w:author="Claus Stage" w:date="2025-03-05T15:02:00Z">
        <w:r w:rsidR="005E1128" w:rsidRPr="008631AB" w:rsidDel="00083AF7">
          <w:rPr>
            <w:rFonts w:ascii="Questa-Regular" w:hAnsi="Questa-Regular"/>
            <w:sz w:val="23"/>
            <w:szCs w:val="23"/>
          </w:rPr>
          <w:delText>n</w:delText>
        </w:r>
      </w:del>
      <w:r w:rsidR="005E1128" w:rsidRPr="008631AB">
        <w:rPr>
          <w:rFonts w:ascii="Questa-Regular" w:hAnsi="Questa-Regular"/>
          <w:sz w:val="23"/>
          <w:szCs w:val="23"/>
        </w:rPr>
        <w:t>ervesmerter</w:t>
      </w:r>
    </w:p>
    <w:p w14:paraId="485E88E9" w14:textId="77777777" w:rsidR="005E1128" w:rsidRPr="008631AB" w:rsidRDefault="00083AF7" w:rsidP="008631AB">
      <w:pPr>
        <w:pStyle w:val="Listeafsnit"/>
        <w:numPr>
          <w:ilvl w:val="0"/>
          <w:numId w:val="7"/>
        </w:numPr>
        <w:shd w:val="clear" w:color="auto" w:fill="F9F9FB"/>
        <w:spacing w:before="60" w:after="0" w:line="480" w:lineRule="auto"/>
        <w:jc w:val="both"/>
        <w:rPr>
          <w:rFonts w:ascii="Questa-Regular" w:hAnsi="Questa-Regular"/>
          <w:sz w:val="23"/>
          <w:szCs w:val="23"/>
        </w:rPr>
      </w:pPr>
      <w:ins w:id="185" w:author="Claus Stage" w:date="2025-03-05T15:02:00Z">
        <w:r w:rsidRPr="008631AB">
          <w:rPr>
            <w:rFonts w:ascii="Questa-Regular" w:hAnsi="Questa-Regular"/>
            <w:sz w:val="23"/>
            <w:szCs w:val="23"/>
          </w:rPr>
          <w:t>C</w:t>
        </w:r>
      </w:ins>
      <w:del w:id="186" w:author="Claus Stage" w:date="2025-03-05T15:02:00Z">
        <w:r w:rsidR="005E1128" w:rsidRPr="008631AB" w:rsidDel="00083AF7">
          <w:rPr>
            <w:rFonts w:ascii="Questa-Regular" w:hAnsi="Questa-Regular"/>
            <w:sz w:val="23"/>
            <w:szCs w:val="23"/>
          </w:rPr>
          <w:delText>c</w:delText>
        </w:r>
      </w:del>
      <w:r w:rsidR="005E1128" w:rsidRPr="008631AB">
        <w:rPr>
          <w:rFonts w:ascii="Questa-Regular" w:hAnsi="Questa-Regular"/>
          <w:sz w:val="23"/>
          <w:szCs w:val="23"/>
        </w:rPr>
        <w:t>ancersmerter</w:t>
      </w:r>
    </w:p>
    <w:p w14:paraId="6DB7286F" w14:textId="77777777" w:rsidR="005E1128" w:rsidRPr="008631AB" w:rsidRDefault="005E1128" w:rsidP="008631AB">
      <w:pPr>
        <w:pStyle w:val="Listeafsnit"/>
        <w:numPr>
          <w:ilvl w:val="0"/>
          <w:numId w:val="7"/>
        </w:numPr>
        <w:shd w:val="clear" w:color="auto" w:fill="F9F9FB"/>
        <w:spacing w:before="60" w:after="0" w:line="480" w:lineRule="auto"/>
        <w:jc w:val="both"/>
        <w:rPr>
          <w:rFonts w:ascii="Questa-Regular" w:hAnsi="Questa-Regular"/>
          <w:sz w:val="23"/>
          <w:szCs w:val="23"/>
        </w:rPr>
      </w:pPr>
      <w:r w:rsidRPr="008631AB">
        <w:rPr>
          <w:rFonts w:ascii="Questa-Regular" w:hAnsi="Questa-Regular"/>
          <w:sz w:val="23"/>
          <w:szCs w:val="23"/>
        </w:rPr>
        <w:t>Centrale nervesmerter og smertefuld spasticitet ved multipel sklerose</w:t>
      </w:r>
    </w:p>
    <w:p w14:paraId="269729B4" w14:textId="77777777" w:rsidR="005E1128" w:rsidRPr="008631AB" w:rsidRDefault="00E16B54" w:rsidP="008631AB">
      <w:pPr>
        <w:pStyle w:val="Listeafsnit"/>
        <w:numPr>
          <w:ilvl w:val="0"/>
          <w:numId w:val="7"/>
        </w:numPr>
        <w:shd w:val="clear" w:color="auto" w:fill="F9F9FB"/>
        <w:spacing w:before="60" w:after="0" w:line="480" w:lineRule="auto"/>
        <w:jc w:val="both"/>
        <w:rPr>
          <w:rFonts w:ascii="Questa-Regular" w:hAnsi="Questa-Regular"/>
          <w:sz w:val="23"/>
          <w:szCs w:val="23"/>
        </w:rPr>
      </w:pPr>
      <w:ins w:id="187" w:author="Claus Stage" w:date="2025-10-31T09:39:00Z">
        <w:r w:rsidRPr="008631AB">
          <w:rPr>
            <w:rFonts w:ascii="Questa-Regular" w:hAnsi="Questa-Regular"/>
            <w:sz w:val="23"/>
            <w:szCs w:val="23"/>
          </w:rPr>
          <w:t xml:space="preserve">Smerter ved </w:t>
        </w:r>
      </w:ins>
      <w:del w:id="188" w:author="Claus Stage" w:date="2025-10-31T09:39:00Z">
        <w:r w:rsidR="005E1128" w:rsidRPr="008631AB" w:rsidDel="00E16B54">
          <w:rPr>
            <w:rFonts w:ascii="Questa-Regular" w:hAnsi="Questa-Regular"/>
            <w:sz w:val="23"/>
            <w:szCs w:val="23"/>
          </w:rPr>
          <w:delText>R</w:delText>
        </w:r>
      </w:del>
      <w:ins w:id="189" w:author="Claus Stage" w:date="2025-10-31T09:39:00Z">
        <w:r w:rsidRPr="008631AB">
          <w:rPr>
            <w:rFonts w:ascii="Questa-Regular" w:hAnsi="Questa-Regular"/>
            <w:sz w:val="23"/>
            <w:szCs w:val="23"/>
          </w:rPr>
          <w:t>r</w:t>
        </w:r>
      </w:ins>
      <w:r w:rsidR="005E1128" w:rsidRPr="008631AB">
        <w:rPr>
          <w:rFonts w:ascii="Questa-Regular" w:hAnsi="Questa-Regular"/>
          <w:sz w:val="23"/>
          <w:szCs w:val="23"/>
        </w:rPr>
        <w:t>ygmarv</w:t>
      </w:r>
      <w:ins w:id="190" w:author="Claus Stage" w:date="2025-10-31T09:40:00Z">
        <w:r w:rsidRPr="008631AB">
          <w:rPr>
            <w:rFonts w:ascii="Questa-Regular" w:hAnsi="Questa-Regular"/>
            <w:sz w:val="23"/>
            <w:szCs w:val="23"/>
          </w:rPr>
          <w:t>s</w:t>
        </w:r>
      </w:ins>
      <w:r w:rsidR="005E1128" w:rsidRPr="008631AB">
        <w:rPr>
          <w:rFonts w:ascii="Questa-Regular" w:hAnsi="Questa-Regular"/>
          <w:sz w:val="23"/>
          <w:szCs w:val="23"/>
        </w:rPr>
        <w:t>skade</w:t>
      </w:r>
    </w:p>
    <w:p w14:paraId="1027B024" w14:textId="77777777" w:rsidR="005E1128" w:rsidRPr="008631AB" w:rsidRDefault="005E1128" w:rsidP="008631AB">
      <w:pPr>
        <w:pStyle w:val="Listeafsnit"/>
        <w:numPr>
          <w:ilvl w:val="0"/>
          <w:numId w:val="7"/>
        </w:numPr>
        <w:shd w:val="clear" w:color="auto" w:fill="F9F9FB"/>
        <w:spacing w:before="60" w:after="0" w:line="480" w:lineRule="auto"/>
        <w:jc w:val="both"/>
        <w:rPr>
          <w:rFonts w:ascii="Questa-Regular" w:hAnsi="Questa-Regular"/>
          <w:sz w:val="23"/>
          <w:szCs w:val="23"/>
        </w:rPr>
      </w:pPr>
      <w:r w:rsidRPr="008631AB">
        <w:rPr>
          <w:rFonts w:ascii="Questa-Regular" w:hAnsi="Questa-Regular"/>
          <w:sz w:val="23"/>
          <w:szCs w:val="23"/>
        </w:rPr>
        <w:t>Kvalme og opkastning efter kemoterapi</w:t>
      </w:r>
    </w:p>
    <w:p w14:paraId="5D9D0F12" w14:textId="77777777" w:rsidR="005E1128" w:rsidRPr="00DC6CD8" w:rsidDel="008631AB" w:rsidRDefault="005E1128" w:rsidP="00C85C05">
      <w:pPr>
        <w:shd w:val="clear" w:color="auto" w:fill="F9F9FB"/>
        <w:spacing w:before="60" w:after="0" w:line="480" w:lineRule="auto"/>
        <w:ind w:firstLine="170"/>
        <w:jc w:val="both"/>
        <w:rPr>
          <w:del w:id="191" w:author="Sanne Have" w:date="2025-11-10T08:22:00Z"/>
          <w:rFonts w:ascii="Questa-Regular" w:hAnsi="Questa-Regular"/>
          <w:sz w:val="23"/>
          <w:szCs w:val="23"/>
        </w:rPr>
      </w:pPr>
    </w:p>
    <w:p w14:paraId="6D581601" w14:textId="77777777" w:rsidR="005E1128" w:rsidRPr="005367EB" w:rsidDel="00DC6CD8" w:rsidRDefault="005E1128" w:rsidP="005367EB">
      <w:pPr>
        <w:shd w:val="clear" w:color="auto" w:fill="F9F9FB"/>
        <w:spacing w:before="60" w:after="0" w:line="480" w:lineRule="auto"/>
        <w:ind w:firstLine="170"/>
        <w:jc w:val="both"/>
        <w:rPr>
          <w:del w:id="192" w:author="Sanne Have" w:date="2025-05-12T11:34:00Z"/>
          <w:rFonts w:ascii="Questa-Regular" w:eastAsia="Times New Roman" w:hAnsi="Questa-Regular" w:cs="Segoe UI"/>
          <w:color w:val="212529"/>
          <w:sz w:val="23"/>
          <w:szCs w:val="23"/>
          <w:lang w:eastAsia="da-DK"/>
        </w:rPr>
      </w:pPr>
    </w:p>
    <w:p w14:paraId="675116DA" w14:textId="77777777" w:rsidR="005367EB" w:rsidRPr="005367EB" w:rsidRDefault="005367EB" w:rsidP="005367EB">
      <w:pPr>
        <w:shd w:val="clear" w:color="auto" w:fill="F9F9FB"/>
        <w:spacing w:before="60" w:after="0" w:line="480" w:lineRule="auto"/>
        <w:ind w:firstLine="170"/>
        <w:jc w:val="both"/>
        <w:rPr>
          <w:rFonts w:ascii="Questa-Regular" w:eastAsia="Times New Roman" w:hAnsi="Questa-Regular" w:cs="Segoe UI"/>
          <w:color w:val="212529"/>
          <w:sz w:val="23"/>
          <w:szCs w:val="23"/>
          <w:lang w:val="en-US" w:eastAsia="da-DK"/>
        </w:rPr>
      </w:pPr>
      <w:bookmarkStart w:id="193" w:name="_Hlk192081182"/>
      <w:r w:rsidRPr="005367EB">
        <w:rPr>
          <w:rFonts w:ascii="Questa-Regular" w:eastAsia="Times New Roman" w:hAnsi="Questa-Regular" w:cs="Segoe UI"/>
          <w:color w:val="212529"/>
          <w:sz w:val="23"/>
          <w:szCs w:val="23"/>
          <w:lang w:eastAsia="da-DK"/>
        </w:rPr>
        <w:t xml:space="preserve">Lægemiddelstyrelsen har </w:t>
      </w:r>
      <w:del w:id="194" w:author="Claus Stage" w:date="2025-03-05T15:03:00Z">
        <w:r w:rsidRPr="005367EB" w:rsidDel="00195923">
          <w:rPr>
            <w:rFonts w:ascii="Questa-Regular" w:eastAsia="Times New Roman" w:hAnsi="Questa-Regular" w:cs="Segoe UI"/>
            <w:color w:val="212529"/>
            <w:sz w:val="23"/>
            <w:szCs w:val="23"/>
            <w:lang w:eastAsia="da-DK"/>
          </w:rPr>
          <w:delText xml:space="preserve">i den forbindelse </w:delText>
        </w:r>
      </w:del>
      <w:r w:rsidRPr="005367EB">
        <w:rPr>
          <w:rFonts w:ascii="Questa-Regular" w:eastAsia="Times New Roman" w:hAnsi="Questa-Regular" w:cs="Segoe UI"/>
          <w:color w:val="212529"/>
          <w:sz w:val="23"/>
          <w:szCs w:val="23"/>
          <w:lang w:eastAsia="da-DK"/>
        </w:rPr>
        <w:t>vurderet cannabisordninger i Holland</w:t>
      </w:r>
      <w:bookmarkStart w:id="195" w:name="Henvisning_id87631029-dc4c-46fb-8b2c-2dc"/>
      <w:r w:rsidR="004E01D7">
        <w:rPr>
          <w:rStyle w:val="Fodnotehenvisning"/>
          <w:rFonts w:ascii="Questa-Regular" w:eastAsia="Times New Roman" w:hAnsi="Questa-Regular" w:cs="Segoe UI"/>
          <w:color w:val="212529"/>
          <w:sz w:val="23"/>
          <w:szCs w:val="23"/>
          <w:lang w:eastAsia="da-DK"/>
        </w:rPr>
        <w:footnoteReference w:id="6"/>
      </w:r>
      <w:bookmarkEnd w:id="195"/>
      <w:r w:rsidRPr="005367EB">
        <w:rPr>
          <w:rFonts w:ascii="Questa-Regular" w:eastAsia="Times New Roman" w:hAnsi="Questa-Regular" w:cs="Segoe UI"/>
          <w:color w:val="212529"/>
          <w:sz w:val="23"/>
          <w:szCs w:val="23"/>
          <w:lang w:eastAsia="da-DK"/>
        </w:rPr>
        <w:t>, Canada</w:t>
      </w:r>
      <w:bookmarkStart w:id="196" w:name="Henvisning_id82ac979f-e0a7-4cc3-a4b6-235"/>
      <w:r w:rsidR="004E01D7">
        <w:rPr>
          <w:rStyle w:val="Fodnotehenvisning"/>
          <w:rFonts w:ascii="Questa-Regular" w:eastAsia="Times New Roman" w:hAnsi="Questa-Regular" w:cs="Segoe UI"/>
          <w:color w:val="212529"/>
          <w:sz w:val="23"/>
          <w:szCs w:val="23"/>
          <w:lang w:eastAsia="da-DK"/>
        </w:rPr>
        <w:footnoteReference w:id="7"/>
      </w:r>
      <w:bookmarkEnd w:id="196"/>
      <w:r w:rsidRPr="005367EB">
        <w:rPr>
          <w:rFonts w:ascii="Questa-Regular" w:eastAsia="Times New Roman" w:hAnsi="Questa-Regular" w:cs="Segoe UI"/>
          <w:color w:val="212529"/>
          <w:sz w:val="23"/>
          <w:szCs w:val="23"/>
          <w:lang w:eastAsia="da-DK"/>
        </w:rPr>
        <w:t> og Israel.</w:t>
      </w:r>
      <w:bookmarkEnd w:id="193"/>
      <w:r w:rsidRPr="005367EB">
        <w:rPr>
          <w:rFonts w:ascii="Questa-Regular" w:eastAsia="Times New Roman" w:hAnsi="Questa-Regular" w:cs="Segoe UI"/>
          <w:color w:val="212529"/>
          <w:sz w:val="23"/>
          <w:szCs w:val="23"/>
          <w:lang w:eastAsia="da-DK"/>
        </w:rPr>
        <w:t xml:space="preserve"> Hver enkelt mulig terapeutisk indikation er herefter vurderet ved litteratursøgning, hvor kravet bl.a. har været, at der skulle foreligge systematiske oversigtsartikler</w:t>
      </w:r>
      <w:bookmarkStart w:id="200" w:name="Henvisning_id75978de2-b379-4032-a7c2-707"/>
      <w:r w:rsidR="004E01D7">
        <w:rPr>
          <w:rStyle w:val="Fodnotehenvisning"/>
          <w:rFonts w:ascii="Questa-Regular" w:eastAsia="Times New Roman" w:hAnsi="Questa-Regular" w:cs="Segoe UI"/>
          <w:color w:val="212529"/>
          <w:sz w:val="23"/>
          <w:szCs w:val="23"/>
          <w:lang w:eastAsia="da-DK"/>
        </w:rPr>
        <w:footnoteReference w:id="8"/>
      </w:r>
      <w:bookmarkEnd w:id="200"/>
      <w:r w:rsidRPr="005367EB">
        <w:rPr>
          <w:rFonts w:ascii="Questa-Regular" w:eastAsia="Times New Roman" w:hAnsi="Questa-Regular" w:cs="Segoe UI"/>
          <w:color w:val="212529"/>
          <w:sz w:val="23"/>
          <w:szCs w:val="23"/>
          <w:lang w:eastAsia="da-DK"/>
        </w:rPr>
        <w:t xml:space="preserve"> og metaanalyser som f.eks. Cochrane Reviews eller resultater af større </w:t>
      </w:r>
      <w:proofErr w:type="spellStart"/>
      <w:r w:rsidRPr="005367EB">
        <w:rPr>
          <w:rFonts w:ascii="Questa-Regular" w:eastAsia="Times New Roman" w:hAnsi="Questa-Regular" w:cs="Segoe UI"/>
          <w:color w:val="212529"/>
          <w:sz w:val="23"/>
          <w:szCs w:val="23"/>
          <w:lang w:eastAsia="da-DK"/>
        </w:rPr>
        <w:t>konklusive</w:t>
      </w:r>
      <w:proofErr w:type="spellEnd"/>
      <w:r w:rsidRPr="005367EB">
        <w:rPr>
          <w:rFonts w:ascii="Questa-Regular" w:eastAsia="Times New Roman" w:hAnsi="Questa-Regular" w:cs="Segoe UI"/>
          <w:color w:val="212529"/>
          <w:sz w:val="23"/>
          <w:szCs w:val="23"/>
          <w:lang w:eastAsia="da-DK"/>
        </w:rPr>
        <w:t xml:space="preserve"> randomiserede kontrollerede kliniske forsøg. </w:t>
      </w:r>
      <w:proofErr w:type="spellStart"/>
      <w:r w:rsidRPr="005367EB">
        <w:rPr>
          <w:rFonts w:ascii="Questa-Regular" w:eastAsia="Times New Roman" w:hAnsi="Questa-Regular" w:cs="Segoe UI"/>
          <w:color w:val="212529"/>
          <w:sz w:val="23"/>
          <w:szCs w:val="23"/>
          <w:lang w:val="en-US" w:eastAsia="da-DK"/>
        </w:rPr>
        <w:t>Desuden</w:t>
      </w:r>
      <w:proofErr w:type="spellEnd"/>
      <w:r w:rsidRPr="005367EB">
        <w:rPr>
          <w:rFonts w:ascii="Questa-Regular" w:eastAsia="Times New Roman" w:hAnsi="Questa-Regular" w:cs="Segoe UI"/>
          <w:color w:val="212529"/>
          <w:sz w:val="23"/>
          <w:szCs w:val="23"/>
          <w:lang w:val="en-US" w:eastAsia="da-DK"/>
        </w:rPr>
        <w:t xml:space="preserve"> har Lægemiddelstyrelsen </w:t>
      </w:r>
      <w:proofErr w:type="spellStart"/>
      <w:r w:rsidRPr="005367EB">
        <w:rPr>
          <w:rFonts w:ascii="Questa-Regular" w:eastAsia="Times New Roman" w:hAnsi="Questa-Regular" w:cs="Segoe UI"/>
          <w:color w:val="212529"/>
          <w:sz w:val="23"/>
          <w:szCs w:val="23"/>
          <w:lang w:val="en-US" w:eastAsia="da-DK"/>
        </w:rPr>
        <w:t>konsulteret</w:t>
      </w:r>
      <w:proofErr w:type="spellEnd"/>
      <w:r w:rsidRPr="005367EB">
        <w:rPr>
          <w:rFonts w:ascii="Questa-Regular" w:eastAsia="Times New Roman" w:hAnsi="Questa-Regular" w:cs="Segoe UI"/>
          <w:color w:val="212529"/>
          <w:sz w:val="23"/>
          <w:szCs w:val="23"/>
          <w:lang w:val="en-US" w:eastAsia="da-DK"/>
        </w:rPr>
        <w:t xml:space="preserve"> </w:t>
      </w:r>
      <w:proofErr w:type="spellStart"/>
      <w:r w:rsidRPr="005367EB">
        <w:rPr>
          <w:rFonts w:ascii="Questa-Regular" w:eastAsia="Times New Roman" w:hAnsi="Questa-Regular" w:cs="Segoe UI"/>
          <w:color w:val="212529"/>
          <w:sz w:val="23"/>
          <w:szCs w:val="23"/>
          <w:lang w:val="en-US" w:eastAsia="da-DK"/>
        </w:rPr>
        <w:t>rapporten</w:t>
      </w:r>
      <w:proofErr w:type="spellEnd"/>
      <w:r w:rsidRPr="005367EB">
        <w:rPr>
          <w:rFonts w:ascii="Questa-Regular" w:eastAsia="Times New Roman" w:hAnsi="Questa-Regular" w:cs="Segoe UI"/>
          <w:color w:val="212529"/>
          <w:sz w:val="23"/>
          <w:szCs w:val="23"/>
          <w:lang w:val="en-US" w:eastAsia="da-DK"/>
        </w:rPr>
        <w:t xml:space="preserve"> </w:t>
      </w:r>
      <w:proofErr w:type="spellStart"/>
      <w:r w:rsidRPr="005367EB">
        <w:rPr>
          <w:rFonts w:ascii="Questa-Regular" w:eastAsia="Times New Roman" w:hAnsi="Questa-Regular" w:cs="Segoe UI"/>
          <w:color w:val="212529"/>
          <w:sz w:val="23"/>
          <w:szCs w:val="23"/>
          <w:lang w:val="en-US" w:eastAsia="da-DK"/>
        </w:rPr>
        <w:t>fra</w:t>
      </w:r>
      <w:proofErr w:type="spellEnd"/>
      <w:r w:rsidRPr="005367EB">
        <w:rPr>
          <w:rFonts w:ascii="Questa-Regular" w:eastAsia="Times New Roman" w:hAnsi="Questa-Regular" w:cs="Segoe UI"/>
          <w:color w:val="212529"/>
          <w:sz w:val="23"/>
          <w:szCs w:val="23"/>
          <w:lang w:val="en-US" w:eastAsia="da-DK"/>
        </w:rPr>
        <w:t xml:space="preserve"> National Academies of Sc</w:t>
      </w:r>
      <w:bookmarkStart w:id="201" w:name="_GoBack"/>
      <w:bookmarkEnd w:id="201"/>
      <w:r w:rsidRPr="005367EB">
        <w:rPr>
          <w:rFonts w:ascii="Questa-Regular" w:eastAsia="Times New Roman" w:hAnsi="Questa-Regular" w:cs="Segoe UI"/>
          <w:color w:val="212529"/>
          <w:sz w:val="23"/>
          <w:szCs w:val="23"/>
          <w:lang w:val="en-US" w:eastAsia="da-DK"/>
        </w:rPr>
        <w:t>iences (USA</w:t>
      </w:r>
      <w:proofErr w:type="gramStart"/>
      <w:r w:rsidRPr="005367EB">
        <w:rPr>
          <w:rFonts w:ascii="Questa-Regular" w:eastAsia="Times New Roman" w:hAnsi="Questa-Regular" w:cs="Segoe UI"/>
          <w:color w:val="212529"/>
          <w:sz w:val="23"/>
          <w:szCs w:val="23"/>
          <w:lang w:val="en-US" w:eastAsia="da-DK"/>
        </w:rPr>
        <w:t>)</w:t>
      </w:r>
      <w:ins w:id="202" w:author="Sanne Have" w:date="2025-05-14T12:51:00Z">
        <w:r w:rsidR="00A0732B">
          <w:rPr>
            <w:rFonts w:ascii="Questa-Regular" w:eastAsia="Times New Roman" w:hAnsi="Questa-Regular" w:cs="Segoe UI"/>
            <w:color w:val="212529"/>
            <w:sz w:val="23"/>
            <w:szCs w:val="23"/>
            <w:lang w:val="en-US" w:eastAsia="da-DK"/>
          </w:rPr>
          <w:t xml:space="preserve"> </w:t>
        </w:r>
      </w:ins>
      <w:r w:rsidRPr="005367EB">
        <w:rPr>
          <w:rFonts w:ascii="Questa-Regular" w:eastAsia="Times New Roman" w:hAnsi="Questa-Regular" w:cs="Segoe UI"/>
          <w:color w:val="212529"/>
          <w:sz w:val="23"/>
          <w:szCs w:val="23"/>
          <w:lang w:val="en-US" w:eastAsia="da-DK"/>
        </w:rPr>
        <w:t>”The</w:t>
      </w:r>
      <w:proofErr w:type="gramEnd"/>
      <w:r w:rsidRPr="005367EB">
        <w:rPr>
          <w:rFonts w:ascii="Questa-Regular" w:eastAsia="Times New Roman" w:hAnsi="Questa-Regular" w:cs="Segoe UI"/>
          <w:color w:val="212529"/>
          <w:sz w:val="23"/>
          <w:szCs w:val="23"/>
          <w:lang w:val="en-US" w:eastAsia="da-DK"/>
        </w:rPr>
        <w:t xml:space="preserve"> Health Effects of Cannabis and Cannabinoids: The Current State of Evidence and Recommendations for Research”</w:t>
      </w:r>
      <w:bookmarkStart w:id="203" w:name="Henvisning_id0c7a01a1-55d2-4dac-9767-220"/>
      <w:r w:rsidR="004E01D7">
        <w:rPr>
          <w:rStyle w:val="Fodnotehenvisning"/>
          <w:rFonts w:ascii="Questa-Regular" w:eastAsia="Times New Roman" w:hAnsi="Questa-Regular" w:cs="Segoe UI"/>
          <w:color w:val="212529"/>
          <w:sz w:val="23"/>
          <w:szCs w:val="23"/>
          <w:lang w:val="en-US" w:eastAsia="da-DK"/>
        </w:rPr>
        <w:footnoteReference w:id="9"/>
      </w:r>
      <w:bookmarkEnd w:id="203"/>
      <w:r w:rsidRPr="005367EB">
        <w:rPr>
          <w:rFonts w:ascii="Questa-Regular" w:eastAsia="Times New Roman" w:hAnsi="Questa-Regular" w:cs="Segoe UI"/>
          <w:color w:val="212529"/>
          <w:sz w:val="23"/>
          <w:szCs w:val="23"/>
          <w:lang w:val="en-US" w:eastAsia="da-DK"/>
        </w:rPr>
        <w:t> </w:t>
      </w:r>
      <w:proofErr w:type="spellStart"/>
      <w:r w:rsidRPr="005367EB">
        <w:rPr>
          <w:rFonts w:ascii="Questa-Regular" w:eastAsia="Times New Roman" w:hAnsi="Questa-Regular" w:cs="Segoe UI"/>
          <w:color w:val="212529"/>
          <w:sz w:val="23"/>
          <w:szCs w:val="23"/>
          <w:lang w:val="en-US" w:eastAsia="da-DK"/>
        </w:rPr>
        <w:t>publiceret</w:t>
      </w:r>
      <w:proofErr w:type="spellEnd"/>
      <w:r w:rsidRPr="005367EB">
        <w:rPr>
          <w:rFonts w:ascii="Questa-Regular" w:eastAsia="Times New Roman" w:hAnsi="Questa-Regular" w:cs="Segoe UI"/>
          <w:color w:val="212529"/>
          <w:sz w:val="23"/>
          <w:szCs w:val="23"/>
          <w:lang w:val="en-US" w:eastAsia="da-DK"/>
        </w:rPr>
        <w:t xml:space="preserve"> i 2017.</w:t>
      </w:r>
    </w:p>
    <w:p w14:paraId="2CE69804" w14:textId="77777777" w:rsidR="005367EB" w:rsidRPr="005367EB" w:rsidRDefault="005367EB" w:rsidP="005367EB">
      <w:pPr>
        <w:shd w:val="clear" w:color="auto" w:fill="F9F9FB"/>
        <w:spacing w:before="60" w:after="0" w:line="480" w:lineRule="auto"/>
        <w:ind w:firstLine="170"/>
        <w:jc w:val="both"/>
        <w:rPr>
          <w:rFonts w:ascii="Questa-Regular" w:eastAsia="Times New Roman" w:hAnsi="Questa-Regular" w:cs="Segoe UI"/>
          <w:color w:val="212529"/>
          <w:sz w:val="23"/>
          <w:szCs w:val="23"/>
          <w:lang w:eastAsia="da-DK"/>
        </w:rPr>
      </w:pPr>
      <w:r w:rsidRPr="005367EB">
        <w:rPr>
          <w:rFonts w:ascii="Questa-Regular" w:eastAsia="Times New Roman" w:hAnsi="Questa-Regular" w:cs="Segoe UI"/>
          <w:color w:val="212529"/>
          <w:sz w:val="23"/>
          <w:szCs w:val="23"/>
          <w:lang w:eastAsia="da-DK"/>
        </w:rPr>
        <w:t xml:space="preserve">Endelig har Lægemiddelstyrelsen vurderet de kliniske studier, der var baggrund for godkendelsen af </w:t>
      </w:r>
      <w:proofErr w:type="spellStart"/>
      <w:r w:rsidRPr="005367EB">
        <w:rPr>
          <w:rFonts w:ascii="Questa-Regular" w:eastAsia="Times New Roman" w:hAnsi="Questa-Regular" w:cs="Segoe UI"/>
          <w:color w:val="212529"/>
          <w:sz w:val="23"/>
          <w:szCs w:val="23"/>
          <w:lang w:eastAsia="da-DK"/>
        </w:rPr>
        <w:t>Cesamet</w:t>
      </w:r>
      <w:proofErr w:type="spellEnd"/>
      <w:r w:rsidRPr="005367EB">
        <w:rPr>
          <w:rFonts w:ascii="Questa-Regular" w:eastAsia="Times New Roman" w:hAnsi="Questa-Regular" w:cs="Segoe UI"/>
          <w:color w:val="212529"/>
          <w:sz w:val="23"/>
          <w:szCs w:val="23"/>
          <w:lang w:eastAsia="da-DK"/>
        </w:rPr>
        <w:t>® (</w:t>
      </w:r>
      <w:proofErr w:type="spellStart"/>
      <w:r w:rsidRPr="005367EB">
        <w:rPr>
          <w:rFonts w:ascii="Questa-Regular" w:eastAsia="Times New Roman" w:hAnsi="Questa-Regular" w:cs="Segoe UI"/>
          <w:color w:val="212529"/>
          <w:sz w:val="23"/>
          <w:szCs w:val="23"/>
          <w:lang w:eastAsia="da-DK"/>
        </w:rPr>
        <w:t>nabilone</w:t>
      </w:r>
      <w:proofErr w:type="spellEnd"/>
      <w:r w:rsidRPr="005367EB">
        <w:rPr>
          <w:rFonts w:ascii="Questa-Regular" w:eastAsia="Times New Roman" w:hAnsi="Questa-Regular" w:cs="Segoe UI"/>
          <w:color w:val="212529"/>
          <w:sz w:val="23"/>
          <w:szCs w:val="23"/>
          <w:lang w:eastAsia="da-DK"/>
        </w:rPr>
        <w:t xml:space="preserve">) og </w:t>
      </w:r>
      <w:proofErr w:type="spellStart"/>
      <w:r w:rsidRPr="005367EB">
        <w:rPr>
          <w:rFonts w:ascii="Questa-Regular" w:eastAsia="Times New Roman" w:hAnsi="Questa-Regular" w:cs="Segoe UI"/>
          <w:color w:val="212529"/>
          <w:sz w:val="23"/>
          <w:szCs w:val="23"/>
          <w:lang w:eastAsia="da-DK"/>
        </w:rPr>
        <w:t>Marinol</w:t>
      </w:r>
      <w:proofErr w:type="spellEnd"/>
      <w:r w:rsidRPr="005367EB">
        <w:rPr>
          <w:rFonts w:ascii="Questa-Regular" w:eastAsia="Times New Roman" w:hAnsi="Questa-Regular" w:cs="Segoe UI"/>
          <w:color w:val="212529"/>
          <w:sz w:val="23"/>
          <w:szCs w:val="23"/>
          <w:lang w:eastAsia="da-DK"/>
        </w:rPr>
        <w:t>®</w:t>
      </w:r>
      <w:ins w:id="204" w:author="Claus Stage" w:date="2025-05-11T13:59:00Z">
        <w:r w:rsidR="00AD4AC0">
          <w:rPr>
            <w:rFonts w:ascii="Questa-Regular" w:eastAsia="Times New Roman" w:hAnsi="Questa-Regular" w:cs="Segoe UI"/>
            <w:color w:val="212529"/>
            <w:sz w:val="23"/>
            <w:szCs w:val="23"/>
            <w:lang w:eastAsia="da-DK"/>
          </w:rPr>
          <w:t>/</w:t>
        </w:r>
        <w:proofErr w:type="spellStart"/>
        <w:del w:id="205" w:author="Sanne Have" w:date="2025-05-14T12:51:00Z">
          <w:r w:rsidR="00AD4AC0" w:rsidRPr="00AD4AC0" w:rsidDel="00A0732B">
            <w:rPr>
              <w:rFonts w:ascii="Questa-Regular" w:eastAsia="Times New Roman" w:hAnsi="Questa-Regular" w:cs="Segoe UI"/>
              <w:b/>
              <w:bCs/>
              <w:color w:val="212529"/>
              <w:sz w:val="23"/>
              <w:szCs w:val="23"/>
              <w:lang w:eastAsia="da-DK"/>
            </w:rPr>
            <w:delText xml:space="preserve"> </w:delText>
          </w:r>
        </w:del>
        <w:r w:rsidR="00AD4AC0" w:rsidRPr="00AD4AC0">
          <w:rPr>
            <w:rFonts w:ascii="Questa-Regular" w:eastAsia="Times New Roman" w:hAnsi="Questa-Regular" w:cs="Segoe UI"/>
            <w:bCs/>
            <w:color w:val="212529"/>
            <w:sz w:val="23"/>
            <w:szCs w:val="23"/>
            <w:lang w:eastAsia="da-DK"/>
          </w:rPr>
          <w:t>Syndros</w:t>
        </w:r>
        <w:proofErr w:type="spellEnd"/>
        <w:r w:rsidR="00AD4AC0" w:rsidRPr="00AD4AC0">
          <w:rPr>
            <w:rFonts w:ascii="Questa-Regular" w:eastAsia="Times New Roman" w:hAnsi="Questa-Regular" w:cs="Segoe UI"/>
            <w:bCs/>
            <w:color w:val="212529"/>
            <w:sz w:val="23"/>
            <w:szCs w:val="23"/>
            <w:lang w:eastAsia="da-DK"/>
          </w:rPr>
          <w:t>®</w:t>
        </w:r>
      </w:ins>
      <w:r w:rsidRPr="005367EB">
        <w:rPr>
          <w:rFonts w:ascii="Questa-Regular" w:eastAsia="Times New Roman" w:hAnsi="Questa-Regular" w:cs="Segoe UI"/>
          <w:color w:val="212529"/>
          <w:sz w:val="23"/>
          <w:szCs w:val="23"/>
          <w:lang w:eastAsia="da-DK"/>
        </w:rPr>
        <w:t xml:space="preserve"> (</w:t>
      </w:r>
      <w:proofErr w:type="spellStart"/>
      <w:r w:rsidRPr="005367EB">
        <w:rPr>
          <w:rFonts w:ascii="Questa-Regular" w:eastAsia="Times New Roman" w:hAnsi="Questa-Regular" w:cs="Segoe UI"/>
          <w:color w:val="212529"/>
          <w:sz w:val="23"/>
          <w:szCs w:val="23"/>
          <w:lang w:eastAsia="da-DK"/>
        </w:rPr>
        <w:t>dronabinol</w:t>
      </w:r>
      <w:proofErr w:type="spellEnd"/>
      <w:r w:rsidRPr="005367EB">
        <w:rPr>
          <w:rFonts w:ascii="Questa-Regular" w:eastAsia="Times New Roman" w:hAnsi="Questa-Regular" w:cs="Segoe UI"/>
          <w:color w:val="212529"/>
          <w:sz w:val="23"/>
          <w:szCs w:val="23"/>
          <w:lang w:eastAsia="da-DK"/>
        </w:rPr>
        <w:t xml:space="preserve">) i USA og </w:t>
      </w:r>
      <w:proofErr w:type="spellStart"/>
      <w:r w:rsidRPr="005367EB">
        <w:rPr>
          <w:rFonts w:ascii="Questa-Regular" w:eastAsia="Times New Roman" w:hAnsi="Questa-Regular" w:cs="Segoe UI"/>
          <w:color w:val="212529"/>
          <w:sz w:val="23"/>
          <w:szCs w:val="23"/>
          <w:lang w:eastAsia="da-DK"/>
        </w:rPr>
        <w:t>Sativex</w:t>
      </w:r>
      <w:proofErr w:type="spellEnd"/>
      <w:r w:rsidRPr="005367EB">
        <w:rPr>
          <w:rFonts w:ascii="Questa-Regular" w:eastAsia="Times New Roman" w:hAnsi="Questa-Regular" w:cs="Segoe UI"/>
          <w:color w:val="212529"/>
          <w:sz w:val="23"/>
          <w:szCs w:val="23"/>
          <w:lang w:eastAsia="da-DK"/>
        </w:rPr>
        <w:t>® (</w:t>
      </w:r>
      <w:proofErr w:type="spellStart"/>
      <w:r w:rsidRPr="005367EB">
        <w:rPr>
          <w:rFonts w:ascii="Questa-Regular" w:eastAsia="Times New Roman" w:hAnsi="Questa-Regular" w:cs="Segoe UI"/>
          <w:color w:val="212529"/>
          <w:sz w:val="23"/>
          <w:szCs w:val="23"/>
          <w:lang w:eastAsia="da-DK"/>
        </w:rPr>
        <w:t>nabiximols</w:t>
      </w:r>
      <w:proofErr w:type="spellEnd"/>
      <w:r w:rsidRPr="005367EB">
        <w:rPr>
          <w:rFonts w:ascii="Questa-Regular" w:eastAsia="Times New Roman" w:hAnsi="Questa-Regular" w:cs="Segoe UI"/>
          <w:color w:val="212529"/>
          <w:sz w:val="23"/>
          <w:szCs w:val="23"/>
          <w:lang w:eastAsia="da-DK"/>
        </w:rPr>
        <w:t>)</w:t>
      </w:r>
      <w:ins w:id="206" w:author="Claus Stage" w:date="2025-05-11T13:58:00Z">
        <w:r w:rsidR="00AD4AC0">
          <w:rPr>
            <w:rFonts w:ascii="Questa-Regular" w:eastAsia="Times New Roman" w:hAnsi="Questa-Regular" w:cs="Segoe UI"/>
            <w:color w:val="212529"/>
            <w:sz w:val="23"/>
            <w:szCs w:val="23"/>
            <w:lang w:eastAsia="da-DK"/>
          </w:rPr>
          <w:t xml:space="preserve"> og </w:t>
        </w:r>
        <w:proofErr w:type="spellStart"/>
        <w:r w:rsidR="00AD4AC0" w:rsidRPr="00AD4AC0">
          <w:rPr>
            <w:rFonts w:ascii="Questa-Regular" w:eastAsia="Times New Roman" w:hAnsi="Questa-Regular" w:cs="Segoe UI"/>
            <w:color w:val="212529"/>
            <w:sz w:val="23"/>
            <w:szCs w:val="23"/>
            <w:lang w:eastAsia="da-DK"/>
          </w:rPr>
          <w:t>Epidyolex</w:t>
        </w:r>
        <w:proofErr w:type="spellEnd"/>
        <w:r w:rsidR="00AD4AC0" w:rsidRPr="00AD4AC0">
          <w:rPr>
            <w:rFonts w:ascii="Questa-Regular" w:eastAsia="Times New Roman" w:hAnsi="Questa-Regular" w:cs="Segoe UI"/>
            <w:bCs/>
            <w:color w:val="212529"/>
            <w:sz w:val="23"/>
            <w:szCs w:val="23"/>
            <w:lang w:eastAsia="da-DK"/>
          </w:rPr>
          <w:t>®</w:t>
        </w:r>
      </w:ins>
      <w:ins w:id="207" w:author="Claus Stage" w:date="2025-05-11T14:00:00Z">
        <w:r w:rsidR="00AD4AC0">
          <w:rPr>
            <w:rFonts w:ascii="Questa-Regular" w:eastAsia="Times New Roman" w:hAnsi="Questa-Regular" w:cs="Segoe UI"/>
            <w:bCs/>
            <w:color w:val="212529"/>
            <w:sz w:val="23"/>
            <w:szCs w:val="23"/>
            <w:lang w:eastAsia="da-DK"/>
          </w:rPr>
          <w:t xml:space="preserve"> (</w:t>
        </w:r>
        <w:proofErr w:type="spellStart"/>
        <w:r w:rsidR="00AD4AC0">
          <w:rPr>
            <w:rFonts w:ascii="Questa-Regular" w:eastAsia="Times New Roman" w:hAnsi="Questa-Regular" w:cs="Segoe UI"/>
            <w:bCs/>
            <w:color w:val="212529"/>
            <w:sz w:val="23"/>
            <w:szCs w:val="23"/>
            <w:lang w:eastAsia="da-DK"/>
          </w:rPr>
          <w:t>cannabidiol</w:t>
        </w:r>
        <w:proofErr w:type="spellEnd"/>
        <w:r w:rsidR="00AD4AC0">
          <w:rPr>
            <w:rFonts w:ascii="Questa-Regular" w:eastAsia="Times New Roman" w:hAnsi="Questa-Regular" w:cs="Segoe UI"/>
            <w:bCs/>
            <w:color w:val="212529"/>
            <w:sz w:val="23"/>
            <w:szCs w:val="23"/>
            <w:lang w:eastAsia="da-DK"/>
          </w:rPr>
          <w:t>)</w:t>
        </w:r>
      </w:ins>
      <w:r w:rsidRPr="005367EB">
        <w:rPr>
          <w:rFonts w:ascii="Questa-Regular" w:eastAsia="Times New Roman" w:hAnsi="Questa-Regular" w:cs="Segoe UI"/>
          <w:color w:val="212529"/>
          <w:sz w:val="23"/>
          <w:szCs w:val="23"/>
          <w:lang w:eastAsia="da-DK"/>
        </w:rPr>
        <w:t xml:space="preserve"> i Europa. I den forbindelse er produktinformationen for nedennævnte godkendte lægemidler indeholdende </w:t>
      </w:r>
      <w:proofErr w:type="spellStart"/>
      <w:r w:rsidRPr="005367EB">
        <w:rPr>
          <w:rFonts w:ascii="Questa-Regular" w:eastAsia="Times New Roman" w:hAnsi="Questa-Regular" w:cs="Segoe UI"/>
          <w:color w:val="212529"/>
          <w:sz w:val="23"/>
          <w:szCs w:val="23"/>
          <w:lang w:eastAsia="da-DK"/>
        </w:rPr>
        <w:t>cannabinoider</w:t>
      </w:r>
      <w:proofErr w:type="spellEnd"/>
      <w:r w:rsidRPr="005367EB">
        <w:rPr>
          <w:rFonts w:ascii="Questa-Regular" w:eastAsia="Times New Roman" w:hAnsi="Questa-Regular" w:cs="Segoe UI"/>
          <w:color w:val="212529"/>
          <w:sz w:val="23"/>
          <w:szCs w:val="23"/>
          <w:lang w:eastAsia="da-DK"/>
        </w:rPr>
        <w:t xml:space="preserve"> konsulteret:</w:t>
      </w:r>
    </w:p>
    <w:p w14:paraId="25629DBB" w14:textId="77777777" w:rsidR="005367EB" w:rsidRPr="005367EB" w:rsidRDefault="005367EB" w:rsidP="005367EB">
      <w:pPr>
        <w:shd w:val="clear" w:color="auto" w:fill="F9F9FB"/>
        <w:spacing w:before="60" w:after="0" w:line="480" w:lineRule="auto"/>
        <w:ind w:firstLine="170"/>
        <w:jc w:val="both"/>
        <w:rPr>
          <w:rFonts w:ascii="Questa-Regular" w:eastAsia="Times New Roman" w:hAnsi="Questa-Regular" w:cs="Segoe UI"/>
          <w:color w:val="212529"/>
          <w:sz w:val="23"/>
          <w:szCs w:val="23"/>
          <w:lang w:eastAsia="da-DK"/>
        </w:rPr>
      </w:pPr>
      <w:proofErr w:type="spellStart"/>
      <w:r w:rsidRPr="005367EB">
        <w:rPr>
          <w:rFonts w:ascii="Questa-Regular" w:eastAsia="Times New Roman" w:hAnsi="Questa-Regular" w:cs="Segoe UI"/>
          <w:b/>
          <w:bCs/>
          <w:color w:val="212529"/>
          <w:sz w:val="23"/>
          <w:szCs w:val="23"/>
          <w:lang w:eastAsia="da-DK"/>
        </w:rPr>
        <w:t>Sativex</w:t>
      </w:r>
      <w:proofErr w:type="spellEnd"/>
      <w:r w:rsidRPr="005367EB">
        <w:rPr>
          <w:rFonts w:ascii="Questa-Regular" w:eastAsia="Times New Roman" w:hAnsi="Questa-Regular" w:cs="Segoe UI"/>
          <w:b/>
          <w:bCs/>
          <w:color w:val="212529"/>
          <w:sz w:val="23"/>
          <w:szCs w:val="23"/>
          <w:lang w:eastAsia="da-DK"/>
        </w:rPr>
        <w:t>®</w:t>
      </w:r>
      <w:r w:rsidRPr="005367EB">
        <w:rPr>
          <w:rFonts w:ascii="Questa-Regular" w:eastAsia="Times New Roman" w:hAnsi="Questa-Regular" w:cs="Segoe UI"/>
          <w:color w:val="212529"/>
          <w:sz w:val="23"/>
          <w:szCs w:val="23"/>
          <w:lang w:eastAsia="da-DK"/>
        </w:rPr>
        <w:t> (</w:t>
      </w:r>
      <w:proofErr w:type="spellStart"/>
      <w:r w:rsidRPr="005367EB">
        <w:rPr>
          <w:rFonts w:ascii="Questa-Regular" w:eastAsia="Times New Roman" w:hAnsi="Questa-Regular" w:cs="Segoe UI"/>
          <w:color w:val="212529"/>
          <w:sz w:val="23"/>
          <w:szCs w:val="23"/>
          <w:lang w:eastAsia="da-DK"/>
        </w:rPr>
        <w:t>nabiximols</w:t>
      </w:r>
      <w:proofErr w:type="spellEnd"/>
      <w:r w:rsidRPr="005367EB">
        <w:rPr>
          <w:rFonts w:ascii="Questa-Regular" w:eastAsia="Times New Roman" w:hAnsi="Questa-Regular" w:cs="Segoe UI"/>
          <w:color w:val="212529"/>
          <w:sz w:val="23"/>
          <w:szCs w:val="23"/>
          <w:lang w:eastAsia="da-DK"/>
        </w:rPr>
        <w:t xml:space="preserve">) indeholder </w:t>
      </w:r>
      <w:ins w:id="208" w:author="Louise Lykke Karlsson" w:date="2025-05-21T15:47:00Z">
        <w:r w:rsidR="00EC6DD7">
          <w:rPr>
            <w:rFonts w:ascii="Questa-Regular" w:eastAsia="Times New Roman" w:hAnsi="Questa-Regular" w:cs="Segoe UI"/>
            <w:color w:val="212529"/>
            <w:sz w:val="23"/>
            <w:szCs w:val="23"/>
            <w:lang w:eastAsia="da-DK"/>
          </w:rPr>
          <w:t xml:space="preserve">2 </w:t>
        </w:r>
      </w:ins>
      <w:r w:rsidRPr="005367EB">
        <w:rPr>
          <w:rFonts w:ascii="Questa-Regular" w:eastAsia="Times New Roman" w:hAnsi="Questa-Regular" w:cs="Segoe UI"/>
          <w:color w:val="212529"/>
          <w:sz w:val="23"/>
          <w:szCs w:val="23"/>
          <w:lang w:eastAsia="da-DK"/>
        </w:rPr>
        <w:t>ekstrakter af cannabis</w:t>
      </w:r>
      <w:ins w:id="209" w:author="Louise Lykke Karlsson" w:date="2025-05-21T15:50:00Z">
        <w:r w:rsidR="0065268D">
          <w:rPr>
            <w:rFonts w:ascii="Questa-Regular" w:eastAsia="Times New Roman" w:hAnsi="Questa-Regular" w:cs="Segoe UI"/>
            <w:color w:val="212529"/>
            <w:sz w:val="23"/>
            <w:szCs w:val="23"/>
            <w:lang w:eastAsia="da-DK"/>
          </w:rPr>
          <w:t xml:space="preserve">, som indeholder </w:t>
        </w:r>
      </w:ins>
      <w:del w:id="210" w:author="Louise Lykke Karlsson" w:date="2025-05-21T15:50:00Z">
        <w:r w:rsidRPr="005367EB" w:rsidDel="0065268D">
          <w:rPr>
            <w:rFonts w:ascii="Questa-Regular" w:eastAsia="Times New Roman" w:hAnsi="Questa-Regular" w:cs="Segoe UI"/>
            <w:color w:val="212529"/>
            <w:sz w:val="23"/>
            <w:szCs w:val="23"/>
            <w:lang w:eastAsia="da-DK"/>
          </w:rPr>
          <w:delText xml:space="preserve"> af </w:delText>
        </w:r>
      </w:del>
      <w:r w:rsidRPr="005367EB">
        <w:rPr>
          <w:rFonts w:ascii="Questa-Regular" w:eastAsia="Times New Roman" w:hAnsi="Questa-Regular" w:cs="Segoe UI"/>
          <w:color w:val="212529"/>
          <w:sz w:val="23"/>
          <w:szCs w:val="23"/>
          <w:lang w:eastAsia="da-DK"/>
        </w:rPr>
        <w:t xml:space="preserve">de 2 naturligt forekommende </w:t>
      </w:r>
      <w:proofErr w:type="spellStart"/>
      <w:r w:rsidRPr="005367EB">
        <w:rPr>
          <w:rFonts w:ascii="Questa-Regular" w:eastAsia="Times New Roman" w:hAnsi="Questa-Regular" w:cs="Segoe UI"/>
          <w:color w:val="212529"/>
          <w:sz w:val="23"/>
          <w:szCs w:val="23"/>
          <w:lang w:eastAsia="da-DK"/>
        </w:rPr>
        <w:t>cannabinoider</w:t>
      </w:r>
      <w:proofErr w:type="spellEnd"/>
      <w:r w:rsidRPr="005367EB">
        <w:rPr>
          <w:rFonts w:ascii="Questa-Regular" w:eastAsia="Times New Roman" w:hAnsi="Questa-Regular" w:cs="Segoe UI"/>
          <w:color w:val="212529"/>
          <w:sz w:val="23"/>
          <w:szCs w:val="23"/>
          <w:lang w:eastAsia="da-DK"/>
        </w:rPr>
        <w:t xml:space="preserve"> delta-9-tetrahydrocannabinol (THC) og </w:t>
      </w:r>
      <w:proofErr w:type="spellStart"/>
      <w:r w:rsidRPr="005367EB">
        <w:rPr>
          <w:rFonts w:ascii="Questa-Regular" w:eastAsia="Times New Roman" w:hAnsi="Questa-Regular" w:cs="Segoe UI"/>
          <w:color w:val="212529"/>
          <w:sz w:val="23"/>
          <w:szCs w:val="23"/>
          <w:lang w:eastAsia="da-DK"/>
        </w:rPr>
        <w:t>cannabidiol</w:t>
      </w:r>
      <w:proofErr w:type="spellEnd"/>
      <w:r w:rsidRPr="005367EB">
        <w:rPr>
          <w:rFonts w:ascii="Questa-Regular" w:eastAsia="Times New Roman" w:hAnsi="Questa-Regular" w:cs="Segoe UI"/>
          <w:color w:val="212529"/>
          <w:sz w:val="23"/>
          <w:szCs w:val="23"/>
          <w:lang w:eastAsia="da-DK"/>
        </w:rPr>
        <w:t xml:space="preserve"> (CBD), som er formuleret som mund</w:t>
      </w:r>
      <w:ins w:id="211" w:author="Louise Lykke Karlsson" w:date="2025-05-21T15:50:00Z">
        <w:r w:rsidR="0065268D">
          <w:rPr>
            <w:rFonts w:ascii="Questa-Regular" w:eastAsia="Times New Roman" w:hAnsi="Questa-Regular" w:cs="Segoe UI"/>
            <w:color w:val="212529"/>
            <w:sz w:val="23"/>
            <w:szCs w:val="23"/>
            <w:lang w:eastAsia="da-DK"/>
          </w:rPr>
          <w:t>hule</w:t>
        </w:r>
      </w:ins>
      <w:r w:rsidRPr="005367EB">
        <w:rPr>
          <w:rFonts w:ascii="Questa-Regular" w:eastAsia="Times New Roman" w:hAnsi="Questa-Regular" w:cs="Segoe UI"/>
          <w:color w:val="212529"/>
          <w:sz w:val="23"/>
          <w:szCs w:val="23"/>
          <w:lang w:eastAsia="da-DK"/>
        </w:rPr>
        <w:t>spray.</w:t>
      </w:r>
    </w:p>
    <w:p w14:paraId="5349E553" w14:textId="77777777" w:rsidR="005367EB" w:rsidRPr="005367EB" w:rsidRDefault="005367EB" w:rsidP="005367EB">
      <w:pPr>
        <w:shd w:val="clear" w:color="auto" w:fill="F9F9FB"/>
        <w:spacing w:before="60" w:after="0" w:line="480" w:lineRule="auto"/>
        <w:ind w:firstLine="170"/>
        <w:jc w:val="both"/>
        <w:rPr>
          <w:rFonts w:ascii="Questa-Regular" w:eastAsia="Times New Roman" w:hAnsi="Questa-Regular" w:cs="Segoe UI"/>
          <w:color w:val="212529"/>
          <w:sz w:val="23"/>
          <w:szCs w:val="23"/>
          <w:lang w:eastAsia="da-DK"/>
        </w:rPr>
      </w:pPr>
      <w:proofErr w:type="spellStart"/>
      <w:r w:rsidRPr="005367EB">
        <w:rPr>
          <w:rFonts w:ascii="Questa-Regular" w:eastAsia="Times New Roman" w:hAnsi="Questa-Regular" w:cs="Segoe UI"/>
          <w:color w:val="212529"/>
          <w:sz w:val="23"/>
          <w:szCs w:val="23"/>
          <w:lang w:eastAsia="da-DK"/>
        </w:rPr>
        <w:t>Sativex</w:t>
      </w:r>
      <w:proofErr w:type="spellEnd"/>
      <w:r w:rsidRPr="005367EB">
        <w:rPr>
          <w:rFonts w:ascii="Questa-Regular" w:eastAsia="Times New Roman" w:hAnsi="Questa-Regular" w:cs="Segoe UI"/>
          <w:color w:val="212529"/>
          <w:sz w:val="23"/>
          <w:szCs w:val="23"/>
          <w:lang w:eastAsia="da-DK"/>
        </w:rPr>
        <w:t>® er godkendt i Danmark og flere andre lande i bl.a. EU, men ikke i USA, til symptomlindring hos voksne patienter med moderat til svær spasticitet på grund af multipel sklerose (MS), som ikke har responderet tilstrækkeligt på anden antispastisk medicin, og som viser klinisk signifikant forbedring i spasticitetsrelaterede symptomer under en initial afprøvning af behandlingen</w:t>
      </w:r>
      <w:bookmarkStart w:id="212" w:name="Henvisning_id260c14a9-1133-4919-a3d3-01c"/>
      <w:r w:rsidR="004E01D7">
        <w:rPr>
          <w:rStyle w:val="Fodnotehenvisning"/>
          <w:rFonts w:ascii="Questa-Regular" w:eastAsia="Times New Roman" w:hAnsi="Questa-Regular" w:cs="Segoe UI"/>
          <w:color w:val="212529"/>
          <w:sz w:val="23"/>
          <w:szCs w:val="23"/>
          <w:lang w:eastAsia="da-DK"/>
        </w:rPr>
        <w:footnoteReference w:id="10"/>
      </w:r>
      <w:bookmarkEnd w:id="212"/>
      <w:r w:rsidRPr="005367EB">
        <w:rPr>
          <w:rFonts w:ascii="Questa-Regular" w:eastAsia="Times New Roman" w:hAnsi="Questa-Regular" w:cs="Segoe UI"/>
          <w:color w:val="212529"/>
          <w:sz w:val="23"/>
          <w:szCs w:val="23"/>
          <w:lang w:eastAsia="da-DK"/>
        </w:rPr>
        <w:t xml:space="preserve">. </w:t>
      </w:r>
      <w:proofErr w:type="spellStart"/>
      <w:r w:rsidRPr="005367EB">
        <w:rPr>
          <w:rFonts w:ascii="Questa-Regular" w:eastAsia="Times New Roman" w:hAnsi="Questa-Regular" w:cs="Segoe UI"/>
          <w:color w:val="212529"/>
          <w:sz w:val="23"/>
          <w:szCs w:val="23"/>
          <w:lang w:eastAsia="da-DK"/>
        </w:rPr>
        <w:t>Sativex</w:t>
      </w:r>
      <w:proofErr w:type="spellEnd"/>
      <w:r w:rsidRPr="005367EB">
        <w:rPr>
          <w:rFonts w:ascii="Questa-Regular" w:eastAsia="Times New Roman" w:hAnsi="Questa-Regular" w:cs="Segoe UI"/>
          <w:color w:val="212529"/>
          <w:sz w:val="23"/>
          <w:szCs w:val="23"/>
          <w:lang w:eastAsia="da-DK"/>
        </w:rPr>
        <w:t>® er placeret i udleveringsgruppe ”A § 4-NB-S” og må derfor kun ordineres af speciallæger i neurologi og/eller neuromedicin.</w:t>
      </w:r>
    </w:p>
    <w:p w14:paraId="54EF8B8D" w14:textId="77777777" w:rsidR="005367EB" w:rsidRPr="005367EB" w:rsidRDefault="005367EB" w:rsidP="005367EB">
      <w:pPr>
        <w:shd w:val="clear" w:color="auto" w:fill="F9F9FB"/>
        <w:spacing w:before="60" w:after="0" w:line="480" w:lineRule="auto"/>
        <w:ind w:firstLine="170"/>
        <w:jc w:val="both"/>
        <w:rPr>
          <w:rFonts w:ascii="Questa-Regular" w:eastAsia="Times New Roman" w:hAnsi="Questa-Regular" w:cs="Segoe UI"/>
          <w:color w:val="212529"/>
          <w:sz w:val="23"/>
          <w:szCs w:val="23"/>
          <w:lang w:eastAsia="da-DK"/>
        </w:rPr>
      </w:pPr>
      <w:proofErr w:type="spellStart"/>
      <w:r w:rsidRPr="005367EB">
        <w:rPr>
          <w:rFonts w:ascii="Questa-Regular" w:eastAsia="Times New Roman" w:hAnsi="Questa-Regular" w:cs="Segoe UI"/>
          <w:b/>
          <w:bCs/>
          <w:color w:val="212529"/>
          <w:sz w:val="23"/>
          <w:szCs w:val="23"/>
          <w:lang w:eastAsia="da-DK"/>
        </w:rPr>
        <w:t>Cesamet</w:t>
      </w:r>
      <w:proofErr w:type="spellEnd"/>
      <w:r w:rsidRPr="005367EB">
        <w:rPr>
          <w:rFonts w:ascii="Questa-Regular" w:eastAsia="Times New Roman" w:hAnsi="Questa-Regular" w:cs="Segoe UI"/>
          <w:b/>
          <w:bCs/>
          <w:color w:val="212529"/>
          <w:sz w:val="23"/>
          <w:szCs w:val="23"/>
          <w:lang w:eastAsia="da-DK"/>
        </w:rPr>
        <w:t>® </w:t>
      </w:r>
      <w:r w:rsidRPr="005367EB">
        <w:rPr>
          <w:rFonts w:ascii="Questa-Regular" w:eastAsia="Times New Roman" w:hAnsi="Questa-Regular" w:cs="Segoe UI"/>
          <w:color w:val="212529"/>
          <w:sz w:val="23"/>
          <w:szCs w:val="23"/>
          <w:lang w:eastAsia="da-DK"/>
        </w:rPr>
        <w:t>(</w:t>
      </w:r>
      <w:proofErr w:type="spellStart"/>
      <w:r w:rsidRPr="005367EB">
        <w:rPr>
          <w:rFonts w:ascii="Questa-Regular" w:eastAsia="Times New Roman" w:hAnsi="Questa-Regular" w:cs="Segoe UI"/>
          <w:color w:val="212529"/>
          <w:sz w:val="23"/>
          <w:szCs w:val="23"/>
          <w:lang w:eastAsia="da-DK"/>
        </w:rPr>
        <w:t>nabilone</w:t>
      </w:r>
      <w:proofErr w:type="spellEnd"/>
      <w:r w:rsidRPr="005367EB">
        <w:rPr>
          <w:rFonts w:ascii="Questa-Regular" w:eastAsia="Times New Roman" w:hAnsi="Questa-Regular" w:cs="Segoe UI"/>
          <w:color w:val="212529"/>
          <w:sz w:val="23"/>
          <w:szCs w:val="23"/>
          <w:lang w:eastAsia="da-DK"/>
        </w:rPr>
        <w:t xml:space="preserve">) indeholder et syntetisk </w:t>
      </w:r>
      <w:proofErr w:type="spellStart"/>
      <w:r w:rsidRPr="005367EB">
        <w:rPr>
          <w:rFonts w:ascii="Questa-Regular" w:eastAsia="Times New Roman" w:hAnsi="Questa-Regular" w:cs="Segoe UI"/>
          <w:color w:val="212529"/>
          <w:sz w:val="23"/>
          <w:szCs w:val="23"/>
          <w:lang w:eastAsia="da-DK"/>
        </w:rPr>
        <w:t>cannabinoid</w:t>
      </w:r>
      <w:proofErr w:type="spellEnd"/>
      <w:r w:rsidRPr="005367EB">
        <w:rPr>
          <w:rFonts w:ascii="Questa-Regular" w:eastAsia="Times New Roman" w:hAnsi="Questa-Regular" w:cs="Segoe UI"/>
          <w:color w:val="212529"/>
          <w:sz w:val="23"/>
          <w:szCs w:val="23"/>
          <w:lang w:eastAsia="da-DK"/>
        </w:rPr>
        <w:t xml:space="preserve"> og er godkendt i USA og UK til behandling af kvalme og opkastninger efter kemoterapi, når konventionel </w:t>
      </w:r>
      <w:proofErr w:type="spellStart"/>
      <w:r w:rsidRPr="005367EB">
        <w:rPr>
          <w:rFonts w:ascii="Questa-Regular" w:eastAsia="Times New Roman" w:hAnsi="Questa-Regular" w:cs="Segoe UI"/>
          <w:color w:val="212529"/>
          <w:sz w:val="23"/>
          <w:szCs w:val="23"/>
          <w:lang w:eastAsia="da-DK"/>
        </w:rPr>
        <w:t>antiemetisk</w:t>
      </w:r>
      <w:proofErr w:type="spellEnd"/>
      <w:r w:rsidRPr="005367EB">
        <w:rPr>
          <w:rFonts w:ascii="Questa-Regular" w:eastAsia="Times New Roman" w:hAnsi="Questa-Regular" w:cs="Segoe UI"/>
          <w:color w:val="212529"/>
          <w:sz w:val="23"/>
          <w:szCs w:val="23"/>
          <w:lang w:eastAsia="da-DK"/>
        </w:rPr>
        <w:t xml:space="preserve"> behandling svigter.</w:t>
      </w:r>
      <w:bookmarkStart w:id="215" w:name="Henvisning_idff4ead27-e1eb-4b27-a82c-7ae"/>
      <w:r w:rsidR="004E01D7">
        <w:rPr>
          <w:rStyle w:val="Fodnotehenvisning"/>
          <w:rFonts w:ascii="Questa-Regular" w:eastAsia="Times New Roman" w:hAnsi="Questa-Regular" w:cs="Segoe UI"/>
          <w:color w:val="212529"/>
          <w:sz w:val="23"/>
          <w:szCs w:val="23"/>
          <w:lang w:eastAsia="da-DK"/>
        </w:rPr>
        <w:footnoteReference w:id="11"/>
      </w:r>
      <w:r w:rsidR="004E01D7" w:rsidRPr="005367EB" w:rsidDel="004E01D7">
        <w:rPr>
          <w:rFonts w:ascii="Questa-Regular" w:eastAsia="Times New Roman" w:hAnsi="Questa-Regular" w:cs="Segoe UI"/>
          <w:color w:val="212529"/>
          <w:sz w:val="23"/>
          <w:szCs w:val="23"/>
          <w:lang w:eastAsia="da-DK"/>
        </w:rPr>
        <w:t xml:space="preserve"> </w:t>
      </w:r>
      <w:bookmarkEnd w:id="215"/>
    </w:p>
    <w:p w14:paraId="04C9775E" w14:textId="77777777" w:rsidR="005367EB" w:rsidRPr="005367EB" w:rsidRDefault="005367EB" w:rsidP="005367EB">
      <w:pPr>
        <w:shd w:val="clear" w:color="auto" w:fill="F9F9FB"/>
        <w:spacing w:before="60" w:after="0" w:line="480" w:lineRule="auto"/>
        <w:ind w:firstLine="170"/>
        <w:jc w:val="both"/>
        <w:rPr>
          <w:rFonts w:ascii="Questa-Regular" w:eastAsia="Times New Roman" w:hAnsi="Questa-Regular" w:cs="Segoe UI"/>
          <w:color w:val="212529"/>
          <w:sz w:val="23"/>
          <w:szCs w:val="23"/>
          <w:lang w:eastAsia="da-DK"/>
        </w:rPr>
      </w:pPr>
      <w:r w:rsidRPr="005367EB">
        <w:rPr>
          <w:rFonts w:ascii="Questa-Regular" w:eastAsia="Times New Roman" w:hAnsi="Questa-Regular" w:cs="Segoe UI"/>
          <w:color w:val="212529"/>
          <w:sz w:val="23"/>
          <w:szCs w:val="23"/>
          <w:lang w:eastAsia="da-DK"/>
        </w:rPr>
        <w:t xml:space="preserve">Da lægemidlet ikke er godkendt i Danmark, skal læger, der ønsker at behandle hermed, forinden ansøge Lægemiddelstyrelsen om en </w:t>
      </w:r>
      <w:proofErr w:type="spellStart"/>
      <w:r w:rsidRPr="005367EB">
        <w:rPr>
          <w:rFonts w:ascii="Questa-Regular" w:eastAsia="Times New Roman" w:hAnsi="Questa-Regular" w:cs="Segoe UI"/>
          <w:color w:val="212529"/>
          <w:sz w:val="23"/>
          <w:szCs w:val="23"/>
          <w:lang w:eastAsia="da-DK"/>
        </w:rPr>
        <w:t>udleveringstilladelse</w:t>
      </w:r>
      <w:proofErr w:type="spellEnd"/>
      <w:r w:rsidRPr="005367EB">
        <w:rPr>
          <w:rFonts w:ascii="Questa-Regular" w:eastAsia="Times New Roman" w:hAnsi="Questa-Regular" w:cs="Segoe UI"/>
          <w:color w:val="212529"/>
          <w:sz w:val="23"/>
          <w:szCs w:val="23"/>
          <w:lang w:eastAsia="da-DK"/>
        </w:rPr>
        <w:t xml:space="preserve"> hertil.</w:t>
      </w:r>
    </w:p>
    <w:p w14:paraId="3FF50E24" w14:textId="77777777" w:rsidR="005367EB" w:rsidRPr="005367EB" w:rsidRDefault="005367EB" w:rsidP="005367EB">
      <w:pPr>
        <w:shd w:val="clear" w:color="auto" w:fill="F9F9FB"/>
        <w:spacing w:before="60" w:after="0" w:line="480" w:lineRule="auto"/>
        <w:ind w:firstLine="170"/>
        <w:jc w:val="both"/>
        <w:rPr>
          <w:rFonts w:ascii="Questa-Regular" w:eastAsia="Times New Roman" w:hAnsi="Questa-Regular" w:cs="Segoe UI"/>
          <w:color w:val="212529"/>
          <w:sz w:val="23"/>
          <w:szCs w:val="23"/>
          <w:lang w:eastAsia="da-DK"/>
        </w:rPr>
      </w:pPr>
      <w:proofErr w:type="spellStart"/>
      <w:r w:rsidRPr="005367EB">
        <w:rPr>
          <w:rFonts w:ascii="Questa-Regular" w:eastAsia="Times New Roman" w:hAnsi="Questa-Regular" w:cs="Segoe UI"/>
          <w:b/>
          <w:bCs/>
          <w:color w:val="212529"/>
          <w:sz w:val="23"/>
          <w:szCs w:val="23"/>
          <w:lang w:eastAsia="da-DK"/>
        </w:rPr>
        <w:t>Marinol</w:t>
      </w:r>
      <w:proofErr w:type="spellEnd"/>
      <w:r w:rsidRPr="005367EB">
        <w:rPr>
          <w:rFonts w:ascii="Questa-Regular" w:eastAsia="Times New Roman" w:hAnsi="Questa-Regular" w:cs="Segoe UI"/>
          <w:b/>
          <w:bCs/>
          <w:color w:val="212529"/>
          <w:sz w:val="23"/>
          <w:szCs w:val="23"/>
          <w:lang w:eastAsia="da-DK"/>
        </w:rPr>
        <w:t>® </w:t>
      </w:r>
      <w:r w:rsidRPr="005367EB">
        <w:rPr>
          <w:rFonts w:ascii="Questa-Regular" w:eastAsia="Times New Roman" w:hAnsi="Questa-Regular" w:cs="Segoe UI"/>
          <w:color w:val="212529"/>
          <w:sz w:val="23"/>
          <w:szCs w:val="23"/>
          <w:lang w:eastAsia="da-DK"/>
        </w:rPr>
        <w:t>(</w:t>
      </w:r>
      <w:proofErr w:type="spellStart"/>
      <w:r w:rsidRPr="005367EB">
        <w:rPr>
          <w:rFonts w:ascii="Questa-Regular" w:eastAsia="Times New Roman" w:hAnsi="Questa-Regular" w:cs="Segoe UI"/>
          <w:color w:val="212529"/>
          <w:sz w:val="23"/>
          <w:szCs w:val="23"/>
          <w:lang w:eastAsia="da-DK"/>
        </w:rPr>
        <w:t>dronabinol</w:t>
      </w:r>
      <w:proofErr w:type="spellEnd"/>
      <w:r w:rsidRPr="005367EB">
        <w:rPr>
          <w:rFonts w:ascii="Questa-Regular" w:eastAsia="Times New Roman" w:hAnsi="Questa-Regular" w:cs="Segoe UI"/>
          <w:color w:val="212529"/>
          <w:sz w:val="23"/>
          <w:szCs w:val="23"/>
          <w:lang w:eastAsia="da-DK"/>
        </w:rPr>
        <w:t xml:space="preserve">) indeholder et syntetisk fremstillet, men naturligt forekommende </w:t>
      </w:r>
      <w:proofErr w:type="spellStart"/>
      <w:r w:rsidRPr="005367EB">
        <w:rPr>
          <w:rFonts w:ascii="Questa-Regular" w:eastAsia="Times New Roman" w:hAnsi="Questa-Regular" w:cs="Segoe UI"/>
          <w:color w:val="212529"/>
          <w:sz w:val="23"/>
          <w:szCs w:val="23"/>
          <w:lang w:eastAsia="da-DK"/>
        </w:rPr>
        <w:t>cannabinoid</w:t>
      </w:r>
      <w:proofErr w:type="spellEnd"/>
      <w:r w:rsidRPr="005367EB">
        <w:rPr>
          <w:rFonts w:ascii="Questa-Regular" w:eastAsia="Times New Roman" w:hAnsi="Questa-Regular" w:cs="Segoe UI"/>
          <w:color w:val="212529"/>
          <w:sz w:val="23"/>
          <w:szCs w:val="23"/>
          <w:lang w:eastAsia="da-DK"/>
        </w:rPr>
        <w:t xml:space="preserve">, delta-9-tetrahydrocannabinol (THC) og er godkendt i USA til behandling af kvalme og opkastninger efter kemoterapi, når konventionel </w:t>
      </w:r>
      <w:proofErr w:type="spellStart"/>
      <w:r w:rsidRPr="005367EB">
        <w:rPr>
          <w:rFonts w:ascii="Questa-Regular" w:eastAsia="Times New Roman" w:hAnsi="Questa-Regular" w:cs="Segoe UI"/>
          <w:color w:val="212529"/>
          <w:sz w:val="23"/>
          <w:szCs w:val="23"/>
          <w:lang w:eastAsia="da-DK"/>
        </w:rPr>
        <w:t>antiemetisk</w:t>
      </w:r>
      <w:proofErr w:type="spellEnd"/>
      <w:r w:rsidRPr="005367EB">
        <w:rPr>
          <w:rFonts w:ascii="Questa-Regular" w:eastAsia="Times New Roman" w:hAnsi="Questa-Regular" w:cs="Segoe UI"/>
          <w:color w:val="212529"/>
          <w:sz w:val="23"/>
          <w:szCs w:val="23"/>
          <w:lang w:eastAsia="da-DK"/>
        </w:rPr>
        <w:t xml:space="preserve"> behandling svigter, og til patienter med AIDS med anoreksi og stort vægttab.</w:t>
      </w:r>
      <w:bookmarkStart w:id="217" w:name="Henvisning_id156f51a4-03c8-47ac-b2eb-409"/>
      <w:r w:rsidR="004E01D7">
        <w:rPr>
          <w:rStyle w:val="Fodnotehenvisning"/>
          <w:rFonts w:ascii="Questa-Regular" w:eastAsia="Times New Roman" w:hAnsi="Questa-Regular" w:cs="Segoe UI"/>
          <w:color w:val="212529"/>
          <w:sz w:val="23"/>
          <w:szCs w:val="23"/>
          <w:lang w:eastAsia="da-DK"/>
        </w:rPr>
        <w:footnoteReference w:id="12"/>
      </w:r>
      <w:r w:rsidR="004E01D7" w:rsidRPr="005367EB" w:rsidDel="004E01D7">
        <w:rPr>
          <w:rFonts w:ascii="Questa-Regular" w:eastAsia="Times New Roman" w:hAnsi="Questa-Regular" w:cs="Segoe UI"/>
          <w:color w:val="212529"/>
          <w:sz w:val="23"/>
          <w:szCs w:val="23"/>
          <w:lang w:eastAsia="da-DK"/>
        </w:rPr>
        <w:t xml:space="preserve"> </w:t>
      </w:r>
      <w:bookmarkEnd w:id="217"/>
    </w:p>
    <w:p w14:paraId="372C4F60" w14:textId="77777777" w:rsidR="005367EB" w:rsidRPr="005367EB" w:rsidRDefault="005367EB" w:rsidP="005367EB">
      <w:pPr>
        <w:shd w:val="clear" w:color="auto" w:fill="F9F9FB"/>
        <w:spacing w:before="60" w:after="0" w:line="480" w:lineRule="auto"/>
        <w:ind w:firstLine="170"/>
        <w:jc w:val="both"/>
        <w:rPr>
          <w:rFonts w:ascii="Questa-Regular" w:eastAsia="Times New Roman" w:hAnsi="Questa-Regular" w:cs="Segoe UI"/>
          <w:color w:val="212529"/>
          <w:sz w:val="23"/>
          <w:szCs w:val="23"/>
          <w:lang w:eastAsia="da-DK"/>
        </w:rPr>
      </w:pPr>
      <w:r w:rsidRPr="005367EB">
        <w:rPr>
          <w:rFonts w:ascii="Questa-Regular" w:eastAsia="Times New Roman" w:hAnsi="Questa-Regular" w:cs="Segoe UI"/>
          <w:color w:val="212529"/>
          <w:sz w:val="23"/>
          <w:szCs w:val="23"/>
          <w:lang w:eastAsia="da-DK"/>
        </w:rPr>
        <w:t xml:space="preserve">Da lægemidlet ikke er godkendt i Danmark, skal læger, der ønsker at behandle hermed, forinden ansøge Lægemiddelstyrelsen om en </w:t>
      </w:r>
      <w:proofErr w:type="spellStart"/>
      <w:r w:rsidRPr="005367EB">
        <w:rPr>
          <w:rFonts w:ascii="Questa-Regular" w:eastAsia="Times New Roman" w:hAnsi="Questa-Regular" w:cs="Segoe UI"/>
          <w:color w:val="212529"/>
          <w:sz w:val="23"/>
          <w:szCs w:val="23"/>
          <w:lang w:eastAsia="da-DK"/>
        </w:rPr>
        <w:t>udleveringstilladelse</w:t>
      </w:r>
      <w:proofErr w:type="spellEnd"/>
      <w:r w:rsidRPr="005367EB">
        <w:rPr>
          <w:rFonts w:ascii="Questa-Regular" w:eastAsia="Times New Roman" w:hAnsi="Questa-Regular" w:cs="Segoe UI"/>
          <w:color w:val="212529"/>
          <w:sz w:val="23"/>
          <w:szCs w:val="23"/>
          <w:lang w:eastAsia="da-DK"/>
        </w:rPr>
        <w:t xml:space="preserve"> hertil.</w:t>
      </w:r>
    </w:p>
    <w:p w14:paraId="39EDD69D" w14:textId="77777777" w:rsidR="005367EB" w:rsidRPr="005367EB" w:rsidRDefault="005367EB" w:rsidP="005367EB">
      <w:pPr>
        <w:shd w:val="clear" w:color="auto" w:fill="F9F9FB"/>
        <w:spacing w:before="60" w:after="0" w:line="480" w:lineRule="auto"/>
        <w:ind w:firstLine="170"/>
        <w:jc w:val="both"/>
        <w:rPr>
          <w:rFonts w:ascii="Questa-Regular" w:eastAsia="Times New Roman" w:hAnsi="Questa-Regular" w:cs="Segoe UI"/>
          <w:color w:val="212529"/>
          <w:sz w:val="23"/>
          <w:szCs w:val="23"/>
          <w:lang w:eastAsia="da-DK"/>
        </w:rPr>
      </w:pPr>
      <w:proofErr w:type="spellStart"/>
      <w:r w:rsidRPr="005367EB">
        <w:rPr>
          <w:rFonts w:ascii="Questa-Regular" w:eastAsia="Times New Roman" w:hAnsi="Questa-Regular" w:cs="Segoe UI"/>
          <w:b/>
          <w:bCs/>
          <w:color w:val="212529"/>
          <w:sz w:val="23"/>
          <w:szCs w:val="23"/>
          <w:lang w:eastAsia="da-DK"/>
        </w:rPr>
        <w:t>Syndros</w:t>
      </w:r>
      <w:proofErr w:type="spellEnd"/>
      <w:r w:rsidRPr="005367EB">
        <w:rPr>
          <w:rFonts w:ascii="Questa-Regular" w:eastAsia="Times New Roman" w:hAnsi="Questa-Regular" w:cs="Segoe UI"/>
          <w:b/>
          <w:bCs/>
          <w:color w:val="212529"/>
          <w:sz w:val="23"/>
          <w:szCs w:val="23"/>
          <w:lang w:eastAsia="da-DK"/>
        </w:rPr>
        <w:t>® </w:t>
      </w:r>
      <w:r w:rsidRPr="005367EB">
        <w:rPr>
          <w:rFonts w:ascii="Questa-Regular" w:eastAsia="Times New Roman" w:hAnsi="Questa-Regular" w:cs="Segoe UI"/>
          <w:color w:val="212529"/>
          <w:sz w:val="23"/>
          <w:szCs w:val="23"/>
          <w:lang w:eastAsia="da-DK"/>
        </w:rPr>
        <w:t>(</w:t>
      </w:r>
      <w:proofErr w:type="spellStart"/>
      <w:r w:rsidRPr="005367EB">
        <w:rPr>
          <w:rFonts w:ascii="Questa-Regular" w:eastAsia="Times New Roman" w:hAnsi="Questa-Regular" w:cs="Segoe UI"/>
          <w:color w:val="212529"/>
          <w:sz w:val="23"/>
          <w:szCs w:val="23"/>
          <w:lang w:eastAsia="da-DK"/>
        </w:rPr>
        <w:t>dronabinol</w:t>
      </w:r>
      <w:proofErr w:type="spellEnd"/>
      <w:r w:rsidRPr="005367EB">
        <w:rPr>
          <w:rFonts w:ascii="Questa-Regular" w:eastAsia="Times New Roman" w:hAnsi="Questa-Regular" w:cs="Segoe UI"/>
          <w:color w:val="212529"/>
          <w:sz w:val="23"/>
          <w:szCs w:val="23"/>
          <w:lang w:eastAsia="da-DK"/>
        </w:rPr>
        <w:t xml:space="preserve">) formuleret som en oral opløsning i </w:t>
      </w:r>
      <w:proofErr w:type="spellStart"/>
      <w:r w:rsidRPr="005367EB">
        <w:rPr>
          <w:rFonts w:ascii="Questa-Regular" w:eastAsia="Times New Roman" w:hAnsi="Questa-Regular" w:cs="Segoe UI"/>
          <w:color w:val="212529"/>
          <w:sz w:val="23"/>
          <w:szCs w:val="23"/>
          <w:lang w:eastAsia="da-DK"/>
        </w:rPr>
        <w:t>etanol</w:t>
      </w:r>
      <w:proofErr w:type="spellEnd"/>
      <w:r w:rsidRPr="005367EB">
        <w:rPr>
          <w:rFonts w:ascii="Questa-Regular" w:eastAsia="Times New Roman" w:hAnsi="Questa-Regular" w:cs="Segoe UI"/>
          <w:color w:val="212529"/>
          <w:sz w:val="23"/>
          <w:szCs w:val="23"/>
          <w:lang w:eastAsia="da-DK"/>
        </w:rPr>
        <w:t xml:space="preserve"> og propylen </w:t>
      </w:r>
      <w:proofErr w:type="spellStart"/>
      <w:r w:rsidRPr="005367EB">
        <w:rPr>
          <w:rFonts w:ascii="Questa-Regular" w:eastAsia="Times New Roman" w:hAnsi="Questa-Regular" w:cs="Segoe UI"/>
          <w:color w:val="212529"/>
          <w:sz w:val="23"/>
          <w:szCs w:val="23"/>
          <w:lang w:eastAsia="da-DK"/>
        </w:rPr>
        <w:t>glycol</w:t>
      </w:r>
      <w:proofErr w:type="spellEnd"/>
      <w:r w:rsidRPr="005367EB">
        <w:rPr>
          <w:rFonts w:ascii="Questa-Regular" w:eastAsia="Times New Roman" w:hAnsi="Questa-Regular" w:cs="Segoe UI"/>
          <w:color w:val="212529"/>
          <w:sz w:val="23"/>
          <w:szCs w:val="23"/>
          <w:lang w:eastAsia="da-DK"/>
        </w:rPr>
        <w:t xml:space="preserve">. Godkendt af FDA i 2016. Indikationer som for </w:t>
      </w:r>
      <w:proofErr w:type="spellStart"/>
      <w:r w:rsidRPr="005367EB">
        <w:rPr>
          <w:rFonts w:ascii="Questa-Regular" w:eastAsia="Times New Roman" w:hAnsi="Questa-Regular" w:cs="Segoe UI"/>
          <w:color w:val="212529"/>
          <w:sz w:val="23"/>
          <w:szCs w:val="23"/>
          <w:lang w:eastAsia="da-DK"/>
        </w:rPr>
        <w:t>Marinol</w:t>
      </w:r>
      <w:proofErr w:type="spellEnd"/>
      <w:r w:rsidRPr="005367EB">
        <w:rPr>
          <w:rFonts w:ascii="Questa-Regular" w:eastAsia="Times New Roman" w:hAnsi="Questa-Regular" w:cs="Segoe UI"/>
          <w:color w:val="212529"/>
          <w:sz w:val="23"/>
          <w:szCs w:val="23"/>
          <w:lang w:eastAsia="da-DK"/>
        </w:rPr>
        <w:t>®</w:t>
      </w:r>
      <w:bookmarkStart w:id="218" w:name="Henvisning_id1c58a2cd-6b3e-4ff6-85b1-5d0"/>
      <w:r w:rsidR="004E01D7">
        <w:rPr>
          <w:rStyle w:val="Fodnotehenvisning"/>
          <w:rFonts w:ascii="Questa-Regular" w:eastAsia="Times New Roman" w:hAnsi="Questa-Regular" w:cs="Segoe UI"/>
          <w:color w:val="212529"/>
          <w:sz w:val="23"/>
          <w:szCs w:val="23"/>
          <w:lang w:eastAsia="da-DK"/>
        </w:rPr>
        <w:footnoteReference w:id="13"/>
      </w:r>
      <w:bookmarkEnd w:id="218"/>
    </w:p>
    <w:p w14:paraId="744F1C79" w14:textId="77777777" w:rsidR="005367EB" w:rsidRDefault="005367EB" w:rsidP="005367EB">
      <w:pPr>
        <w:shd w:val="clear" w:color="auto" w:fill="F9F9FB"/>
        <w:spacing w:before="60" w:after="0" w:line="480" w:lineRule="auto"/>
        <w:ind w:firstLine="170"/>
        <w:jc w:val="both"/>
        <w:rPr>
          <w:ins w:id="219" w:author="Claus Stage" w:date="2025-05-11T13:28:00Z"/>
          <w:rFonts w:ascii="Questa-Regular" w:eastAsia="Times New Roman" w:hAnsi="Questa-Regular" w:cs="Segoe UI"/>
          <w:color w:val="212529"/>
          <w:sz w:val="23"/>
          <w:szCs w:val="23"/>
          <w:lang w:eastAsia="da-DK"/>
        </w:rPr>
      </w:pPr>
      <w:r w:rsidRPr="005367EB">
        <w:rPr>
          <w:rFonts w:ascii="Questa-Regular" w:eastAsia="Times New Roman" w:hAnsi="Questa-Regular" w:cs="Segoe UI"/>
          <w:color w:val="212529"/>
          <w:sz w:val="23"/>
          <w:szCs w:val="23"/>
          <w:lang w:eastAsia="da-DK"/>
        </w:rPr>
        <w:t xml:space="preserve">Da lægemidlet ikke er godkendt i Danmark, skal læger, der ønsker at behandle hermed, forinden ansøge Lægemiddelstyrelsen om en </w:t>
      </w:r>
      <w:proofErr w:type="spellStart"/>
      <w:r w:rsidRPr="005367EB">
        <w:rPr>
          <w:rFonts w:ascii="Questa-Regular" w:eastAsia="Times New Roman" w:hAnsi="Questa-Regular" w:cs="Segoe UI"/>
          <w:color w:val="212529"/>
          <w:sz w:val="23"/>
          <w:szCs w:val="23"/>
          <w:lang w:eastAsia="da-DK"/>
        </w:rPr>
        <w:t>udleveringstilladelse</w:t>
      </w:r>
      <w:proofErr w:type="spellEnd"/>
      <w:r w:rsidRPr="005367EB">
        <w:rPr>
          <w:rFonts w:ascii="Questa-Regular" w:eastAsia="Times New Roman" w:hAnsi="Questa-Regular" w:cs="Segoe UI"/>
          <w:color w:val="212529"/>
          <w:sz w:val="23"/>
          <w:szCs w:val="23"/>
          <w:lang w:eastAsia="da-DK"/>
        </w:rPr>
        <w:t xml:space="preserve"> hertil.</w:t>
      </w:r>
    </w:p>
    <w:p w14:paraId="1A044D30" w14:textId="77777777" w:rsidR="00B143C0" w:rsidRDefault="000878DE" w:rsidP="005367EB">
      <w:pPr>
        <w:shd w:val="clear" w:color="auto" w:fill="F9F9FB"/>
        <w:spacing w:before="60" w:after="0" w:line="480" w:lineRule="auto"/>
        <w:ind w:firstLine="170"/>
        <w:jc w:val="both"/>
        <w:rPr>
          <w:ins w:id="220" w:author="Claus Stage" w:date="2025-05-11T13:34:00Z"/>
          <w:rFonts w:ascii="Questa-Regular" w:eastAsia="Times New Roman" w:hAnsi="Questa-Regular" w:cs="Segoe UI"/>
          <w:color w:val="212529"/>
          <w:sz w:val="23"/>
          <w:szCs w:val="23"/>
          <w:lang w:eastAsia="da-DK"/>
        </w:rPr>
      </w:pPr>
      <w:proofErr w:type="spellStart"/>
      <w:ins w:id="221" w:author="Claus Stage" w:date="2025-05-11T13:28:00Z">
        <w:r w:rsidRPr="00B143C0">
          <w:rPr>
            <w:rFonts w:ascii="Questa-Regular" w:eastAsia="Times New Roman" w:hAnsi="Questa-Regular" w:cs="Segoe UI"/>
            <w:b/>
            <w:color w:val="212529"/>
            <w:sz w:val="23"/>
            <w:szCs w:val="23"/>
            <w:lang w:eastAsia="da-DK"/>
          </w:rPr>
          <w:t>Epidyolex</w:t>
        </w:r>
      </w:ins>
      <w:proofErr w:type="spellEnd"/>
      <w:ins w:id="222" w:author="Claus Stage" w:date="2025-05-11T13:29:00Z">
        <w:r w:rsidR="00B143C0" w:rsidRPr="00B143C0">
          <w:rPr>
            <w:rFonts w:ascii="Questa-Regular" w:eastAsia="Times New Roman" w:hAnsi="Questa-Regular" w:cs="Segoe UI"/>
            <w:b/>
            <w:bCs/>
            <w:color w:val="212529"/>
            <w:sz w:val="23"/>
            <w:szCs w:val="23"/>
            <w:lang w:eastAsia="da-DK"/>
          </w:rPr>
          <w:t>®</w:t>
        </w:r>
        <w:r w:rsidR="00B143C0" w:rsidRPr="005367EB">
          <w:rPr>
            <w:rFonts w:ascii="Questa-Regular" w:eastAsia="Times New Roman" w:hAnsi="Questa-Regular" w:cs="Segoe UI"/>
            <w:b/>
            <w:bCs/>
            <w:color w:val="212529"/>
            <w:sz w:val="23"/>
            <w:szCs w:val="23"/>
            <w:lang w:eastAsia="da-DK"/>
          </w:rPr>
          <w:t> </w:t>
        </w:r>
        <w:r w:rsidR="00B143C0" w:rsidRPr="005367EB">
          <w:rPr>
            <w:rFonts w:ascii="Questa-Regular" w:eastAsia="Times New Roman" w:hAnsi="Questa-Regular" w:cs="Segoe UI"/>
            <w:color w:val="212529"/>
            <w:sz w:val="23"/>
            <w:szCs w:val="23"/>
            <w:lang w:eastAsia="da-DK"/>
          </w:rPr>
          <w:t>(</w:t>
        </w:r>
        <w:proofErr w:type="spellStart"/>
        <w:r w:rsidR="00B143C0">
          <w:rPr>
            <w:rFonts w:ascii="Questa-Regular" w:eastAsia="Times New Roman" w:hAnsi="Questa-Regular" w:cs="Segoe UI"/>
            <w:color w:val="212529"/>
            <w:sz w:val="23"/>
            <w:szCs w:val="23"/>
            <w:lang w:eastAsia="da-DK"/>
          </w:rPr>
          <w:t>cannabidiol</w:t>
        </w:r>
        <w:proofErr w:type="spellEnd"/>
        <w:r w:rsidR="00B143C0" w:rsidRPr="005367EB">
          <w:rPr>
            <w:rFonts w:ascii="Questa-Regular" w:eastAsia="Times New Roman" w:hAnsi="Questa-Regular" w:cs="Segoe UI"/>
            <w:color w:val="212529"/>
            <w:sz w:val="23"/>
            <w:szCs w:val="23"/>
            <w:lang w:eastAsia="da-DK"/>
          </w:rPr>
          <w:t>)</w:t>
        </w:r>
        <w:r w:rsidR="00B143C0">
          <w:rPr>
            <w:rFonts w:ascii="Questa-Regular" w:eastAsia="Times New Roman" w:hAnsi="Questa-Regular" w:cs="Segoe UI"/>
            <w:color w:val="212529"/>
            <w:sz w:val="23"/>
            <w:szCs w:val="23"/>
            <w:lang w:eastAsia="da-DK"/>
          </w:rPr>
          <w:t xml:space="preserve"> </w:t>
        </w:r>
      </w:ins>
      <w:ins w:id="223" w:author="Claus Stage" w:date="2025-05-11T13:30:00Z">
        <w:r w:rsidR="00B143C0">
          <w:rPr>
            <w:rFonts w:ascii="Questa-Regular" w:eastAsia="Times New Roman" w:hAnsi="Questa-Regular" w:cs="Segoe UI"/>
            <w:color w:val="212529"/>
            <w:sz w:val="23"/>
            <w:szCs w:val="23"/>
            <w:lang w:eastAsia="da-DK"/>
          </w:rPr>
          <w:t>indeholder</w:t>
        </w:r>
      </w:ins>
      <w:ins w:id="224" w:author="Claus Stage" w:date="2025-05-11T13:50:00Z">
        <w:del w:id="225" w:author="Louise Lykke Karlsson" w:date="2025-05-21T15:58:00Z">
          <w:r w:rsidR="0000006D" w:rsidDel="0065268D">
            <w:rPr>
              <w:rFonts w:ascii="Questa-Regular" w:eastAsia="Times New Roman" w:hAnsi="Questa-Regular" w:cs="Segoe UI"/>
              <w:color w:val="212529"/>
              <w:sz w:val="23"/>
              <w:szCs w:val="23"/>
              <w:lang w:eastAsia="da-DK"/>
            </w:rPr>
            <w:delText xml:space="preserve"> </w:delText>
          </w:r>
        </w:del>
        <w:r w:rsidR="0000006D" w:rsidRPr="005367EB">
          <w:rPr>
            <w:rFonts w:ascii="Questa-Regular" w:eastAsia="Times New Roman" w:hAnsi="Questa-Regular" w:cs="Segoe UI"/>
            <w:color w:val="212529"/>
            <w:sz w:val="23"/>
            <w:szCs w:val="23"/>
            <w:lang w:eastAsia="da-DK"/>
          </w:rPr>
          <w:t xml:space="preserve"> naturligt forekommende</w:t>
        </w:r>
        <w:r w:rsidR="0000006D">
          <w:rPr>
            <w:rFonts w:ascii="Questa-Regular" w:eastAsia="Times New Roman" w:hAnsi="Questa-Regular" w:cs="Segoe UI"/>
            <w:color w:val="212529"/>
            <w:sz w:val="23"/>
            <w:szCs w:val="23"/>
            <w:lang w:eastAsia="da-DK"/>
          </w:rPr>
          <w:t xml:space="preserve"> </w:t>
        </w:r>
        <w:proofErr w:type="spellStart"/>
        <w:r w:rsidR="0000006D">
          <w:rPr>
            <w:rFonts w:ascii="Questa-Regular" w:eastAsia="Times New Roman" w:hAnsi="Questa-Regular" w:cs="Segoe UI"/>
            <w:color w:val="212529"/>
            <w:sz w:val="23"/>
            <w:szCs w:val="23"/>
            <w:lang w:eastAsia="da-DK"/>
          </w:rPr>
          <w:t>cannabidiol</w:t>
        </w:r>
        <w:proofErr w:type="spellEnd"/>
        <w:r w:rsidR="0000006D">
          <w:rPr>
            <w:rFonts w:ascii="Questa-Regular" w:eastAsia="Times New Roman" w:hAnsi="Questa-Regular" w:cs="Segoe UI"/>
            <w:color w:val="212529"/>
            <w:sz w:val="23"/>
            <w:szCs w:val="23"/>
            <w:lang w:eastAsia="da-DK"/>
          </w:rPr>
          <w:t xml:space="preserve">. </w:t>
        </w:r>
      </w:ins>
      <w:proofErr w:type="spellStart"/>
      <w:ins w:id="226" w:author="Claus Stage" w:date="2025-05-11T13:31:00Z">
        <w:r w:rsidR="00B143C0">
          <w:rPr>
            <w:rFonts w:ascii="Questa-Regular" w:eastAsia="Times New Roman" w:hAnsi="Questa-Regular" w:cs="Segoe UI"/>
            <w:color w:val="212529"/>
            <w:sz w:val="23"/>
            <w:szCs w:val="23"/>
            <w:lang w:eastAsia="da-DK"/>
          </w:rPr>
          <w:t>Epidyolex</w:t>
        </w:r>
      </w:ins>
      <w:proofErr w:type="spellEnd"/>
      <w:ins w:id="227" w:author="Claus Stage" w:date="2025-05-11T13:57:00Z">
        <w:r w:rsidR="002E6AC5" w:rsidRPr="005367EB">
          <w:rPr>
            <w:rFonts w:ascii="Questa-Regular" w:eastAsia="Times New Roman" w:hAnsi="Questa-Regular" w:cs="Segoe UI"/>
            <w:color w:val="212529"/>
            <w:sz w:val="23"/>
            <w:szCs w:val="23"/>
            <w:lang w:eastAsia="da-DK"/>
          </w:rPr>
          <w:t>®</w:t>
        </w:r>
      </w:ins>
      <w:ins w:id="228" w:author="Claus Stage" w:date="2025-05-11T13:31:00Z">
        <w:r w:rsidR="00B143C0">
          <w:rPr>
            <w:rFonts w:ascii="Questa-Regular" w:eastAsia="Times New Roman" w:hAnsi="Questa-Regular" w:cs="Segoe UI"/>
            <w:color w:val="212529"/>
            <w:sz w:val="23"/>
            <w:szCs w:val="23"/>
            <w:lang w:eastAsia="da-DK"/>
          </w:rPr>
          <w:t xml:space="preserve"> er </w:t>
        </w:r>
        <w:r w:rsidR="00B143C0" w:rsidRPr="00B143C0">
          <w:rPr>
            <w:rFonts w:ascii="Questa-Regular" w:eastAsia="Times New Roman" w:hAnsi="Questa-Regular" w:cs="Segoe UI"/>
            <w:color w:val="212529"/>
            <w:sz w:val="23"/>
            <w:szCs w:val="23"/>
            <w:lang w:eastAsia="da-DK"/>
          </w:rPr>
          <w:t xml:space="preserve">indiceret til anvendelse som </w:t>
        </w:r>
        <w:proofErr w:type="spellStart"/>
        <w:r w:rsidR="00B143C0" w:rsidRPr="00B143C0">
          <w:rPr>
            <w:rFonts w:ascii="Questa-Regular" w:eastAsia="Times New Roman" w:hAnsi="Questa-Regular" w:cs="Segoe UI"/>
            <w:color w:val="212529"/>
            <w:sz w:val="23"/>
            <w:szCs w:val="23"/>
            <w:lang w:eastAsia="da-DK"/>
          </w:rPr>
          <w:t>adjuverende</w:t>
        </w:r>
        <w:proofErr w:type="spellEnd"/>
        <w:r w:rsidR="00B143C0" w:rsidRPr="00B143C0">
          <w:rPr>
            <w:rFonts w:ascii="Questa-Regular" w:eastAsia="Times New Roman" w:hAnsi="Questa-Regular" w:cs="Segoe UI"/>
            <w:color w:val="212529"/>
            <w:sz w:val="23"/>
            <w:szCs w:val="23"/>
            <w:lang w:eastAsia="da-DK"/>
          </w:rPr>
          <w:t xml:space="preserve"> behandling af anfald forbundet med Lennox-</w:t>
        </w:r>
        <w:proofErr w:type="spellStart"/>
        <w:r w:rsidR="00B143C0" w:rsidRPr="00B143C0">
          <w:rPr>
            <w:rFonts w:ascii="Questa-Regular" w:eastAsia="Times New Roman" w:hAnsi="Questa-Regular" w:cs="Segoe UI"/>
            <w:color w:val="212529"/>
            <w:sz w:val="23"/>
            <w:szCs w:val="23"/>
            <w:lang w:eastAsia="da-DK"/>
          </w:rPr>
          <w:t>Gastauts</w:t>
        </w:r>
        <w:proofErr w:type="spellEnd"/>
        <w:r w:rsidR="00B143C0" w:rsidRPr="00B143C0">
          <w:rPr>
            <w:rFonts w:ascii="Questa-Regular" w:eastAsia="Times New Roman" w:hAnsi="Questa-Regular" w:cs="Segoe UI"/>
            <w:color w:val="212529"/>
            <w:sz w:val="23"/>
            <w:szCs w:val="23"/>
            <w:lang w:eastAsia="da-DK"/>
          </w:rPr>
          <w:t xml:space="preserve"> syndrom (LGS) eller </w:t>
        </w:r>
        <w:proofErr w:type="spellStart"/>
        <w:r w:rsidR="00B143C0" w:rsidRPr="00B143C0">
          <w:rPr>
            <w:rFonts w:ascii="Questa-Regular" w:eastAsia="Times New Roman" w:hAnsi="Questa-Regular" w:cs="Segoe UI"/>
            <w:color w:val="212529"/>
            <w:sz w:val="23"/>
            <w:szCs w:val="23"/>
            <w:lang w:eastAsia="da-DK"/>
          </w:rPr>
          <w:t>Dravets</w:t>
        </w:r>
        <w:proofErr w:type="spellEnd"/>
        <w:r w:rsidR="00B143C0" w:rsidRPr="00B143C0">
          <w:rPr>
            <w:rFonts w:ascii="Questa-Regular" w:eastAsia="Times New Roman" w:hAnsi="Questa-Regular" w:cs="Segoe UI"/>
            <w:color w:val="212529"/>
            <w:sz w:val="23"/>
            <w:szCs w:val="23"/>
            <w:lang w:eastAsia="da-DK"/>
          </w:rPr>
          <w:t xml:space="preserve"> syndrom (DS) sammen med </w:t>
        </w:r>
        <w:proofErr w:type="spellStart"/>
        <w:r w:rsidR="00B143C0" w:rsidRPr="00B143C0">
          <w:rPr>
            <w:rFonts w:ascii="Questa-Regular" w:eastAsia="Times New Roman" w:hAnsi="Questa-Regular" w:cs="Segoe UI"/>
            <w:color w:val="212529"/>
            <w:sz w:val="23"/>
            <w:szCs w:val="23"/>
            <w:lang w:eastAsia="da-DK"/>
          </w:rPr>
          <w:t>clobazam</w:t>
        </w:r>
        <w:proofErr w:type="spellEnd"/>
        <w:r w:rsidR="00B143C0" w:rsidRPr="00B143C0">
          <w:rPr>
            <w:rFonts w:ascii="Questa-Regular" w:eastAsia="Times New Roman" w:hAnsi="Questa-Regular" w:cs="Segoe UI"/>
            <w:color w:val="212529"/>
            <w:sz w:val="23"/>
            <w:szCs w:val="23"/>
            <w:lang w:eastAsia="da-DK"/>
          </w:rPr>
          <w:t xml:space="preserve"> hos patienter i alderen 2 år og ældre</w:t>
        </w:r>
      </w:ins>
      <w:ins w:id="229" w:author="Claus Stage" w:date="2025-05-11T13:32:00Z">
        <w:r w:rsidR="005553AF">
          <w:rPr>
            <w:rFonts w:ascii="Questa-Regular" w:eastAsia="Times New Roman" w:hAnsi="Questa-Regular" w:cs="Segoe UI"/>
            <w:color w:val="212529"/>
            <w:sz w:val="23"/>
            <w:szCs w:val="23"/>
            <w:lang w:eastAsia="da-DK"/>
          </w:rPr>
          <w:t xml:space="preserve"> samt til </w:t>
        </w:r>
        <w:r w:rsidR="005553AF" w:rsidRPr="005553AF">
          <w:rPr>
            <w:rFonts w:ascii="Questa-Regular" w:eastAsia="Times New Roman" w:hAnsi="Questa-Regular" w:cs="Segoe UI"/>
            <w:color w:val="212529"/>
            <w:sz w:val="23"/>
            <w:szCs w:val="23"/>
            <w:lang w:eastAsia="da-DK"/>
          </w:rPr>
          <w:t xml:space="preserve">anvendelse som </w:t>
        </w:r>
        <w:proofErr w:type="spellStart"/>
        <w:r w:rsidR="005553AF" w:rsidRPr="005553AF">
          <w:rPr>
            <w:rFonts w:ascii="Questa-Regular" w:eastAsia="Times New Roman" w:hAnsi="Questa-Regular" w:cs="Segoe UI"/>
            <w:color w:val="212529"/>
            <w:sz w:val="23"/>
            <w:szCs w:val="23"/>
            <w:lang w:eastAsia="da-DK"/>
          </w:rPr>
          <w:t>adjuverende</w:t>
        </w:r>
        <w:proofErr w:type="spellEnd"/>
        <w:r w:rsidR="005553AF" w:rsidRPr="005553AF">
          <w:rPr>
            <w:rFonts w:ascii="Questa-Regular" w:eastAsia="Times New Roman" w:hAnsi="Questa-Regular" w:cs="Segoe UI"/>
            <w:color w:val="212529"/>
            <w:sz w:val="23"/>
            <w:szCs w:val="23"/>
            <w:lang w:eastAsia="da-DK"/>
          </w:rPr>
          <w:t xml:space="preserve"> behandling af anfald forbundet med </w:t>
        </w:r>
        <w:proofErr w:type="spellStart"/>
        <w:r w:rsidR="005553AF" w:rsidRPr="005553AF">
          <w:rPr>
            <w:rFonts w:ascii="Questa-Regular" w:eastAsia="Times New Roman" w:hAnsi="Questa-Regular" w:cs="Segoe UI"/>
            <w:color w:val="212529"/>
            <w:sz w:val="23"/>
            <w:szCs w:val="23"/>
            <w:lang w:eastAsia="da-DK"/>
          </w:rPr>
          <w:t>tuberøs</w:t>
        </w:r>
        <w:proofErr w:type="spellEnd"/>
        <w:r w:rsidR="005553AF" w:rsidRPr="005553AF">
          <w:rPr>
            <w:rFonts w:ascii="Questa-Regular" w:eastAsia="Times New Roman" w:hAnsi="Questa-Regular" w:cs="Segoe UI"/>
            <w:color w:val="212529"/>
            <w:sz w:val="23"/>
            <w:szCs w:val="23"/>
            <w:lang w:eastAsia="da-DK"/>
          </w:rPr>
          <w:t xml:space="preserve"> </w:t>
        </w:r>
        <w:proofErr w:type="spellStart"/>
        <w:r w:rsidR="005553AF" w:rsidRPr="005553AF">
          <w:rPr>
            <w:rFonts w:ascii="Questa-Regular" w:eastAsia="Times New Roman" w:hAnsi="Questa-Regular" w:cs="Segoe UI"/>
            <w:color w:val="212529"/>
            <w:sz w:val="23"/>
            <w:szCs w:val="23"/>
            <w:lang w:eastAsia="da-DK"/>
          </w:rPr>
          <w:t>sclerose</w:t>
        </w:r>
        <w:proofErr w:type="spellEnd"/>
        <w:r w:rsidR="005553AF" w:rsidRPr="005553AF">
          <w:rPr>
            <w:rFonts w:ascii="Questa-Regular" w:eastAsia="Times New Roman" w:hAnsi="Questa-Regular" w:cs="Segoe UI"/>
            <w:color w:val="212529"/>
            <w:sz w:val="23"/>
            <w:szCs w:val="23"/>
            <w:lang w:eastAsia="da-DK"/>
          </w:rPr>
          <w:t>-kompleks (TSC) hos patienter i alderen 2 år og derover.</w:t>
        </w:r>
      </w:ins>
    </w:p>
    <w:p w14:paraId="3211EE66" w14:textId="77777777" w:rsidR="007E69AD" w:rsidRPr="005367EB" w:rsidRDefault="007E69AD" w:rsidP="005367EB">
      <w:pPr>
        <w:shd w:val="clear" w:color="auto" w:fill="F9F9FB"/>
        <w:spacing w:before="60" w:after="0" w:line="480" w:lineRule="auto"/>
        <w:ind w:firstLine="170"/>
        <w:jc w:val="both"/>
        <w:rPr>
          <w:rFonts w:ascii="Questa-Regular" w:eastAsia="Times New Roman" w:hAnsi="Questa-Regular" w:cs="Segoe UI"/>
          <w:color w:val="212529"/>
          <w:sz w:val="23"/>
          <w:szCs w:val="23"/>
          <w:lang w:eastAsia="da-DK"/>
        </w:rPr>
      </w:pPr>
      <w:proofErr w:type="spellStart"/>
      <w:ins w:id="230" w:author="Claus Stage" w:date="2025-05-11T13:34:00Z">
        <w:r>
          <w:rPr>
            <w:rFonts w:ascii="Questa-Regular" w:eastAsia="Times New Roman" w:hAnsi="Questa-Regular" w:cs="Segoe UI"/>
            <w:color w:val="212529"/>
            <w:sz w:val="23"/>
            <w:szCs w:val="23"/>
            <w:lang w:eastAsia="da-DK"/>
          </w:rPr>
          <w:t>Epidyolex</w:t>
        </w:r>
      </w:ins>
      <w:proofErr w:type="spellEnd"/>
      <w:ins w:id="231" w:author="Claus Stage" w:date="2025-05-11T13:57:00Z">
        <w:r w:rsidR="002E6AC5" w:rsidRPr="005367EB">
          <w:rPr>
            <w:rFonts w:ascii="Questa-Regular" w:eastAsia="Times New Roman" w:hAnsi="Questa-Regular" w:cs="Segoe UI"/>
            <w:color w:val="212529"/>
            <w:sz w:val="23"/>
            <w:szCs w:val="23"/>
            <w:lang w:eastAsia="da-DK"/>
          </w:rPr>
          <w:t>®</w:t>
        </w:r>
      </w:ins>
      <w:ins w:id="232" w:author="Claus Stage" w:date="2025-05-11T13:34:00Z">
        <w:r>
          <w:rPr>
            <w:rFonts w:ascii="Questa-Regular" w:eastAsia="Times New Roman" w:hAnsi="Questa-Regular" w:cs="Segoe UI"/>
            <w:color w:val="212529"/>
            <w:sz w:val="23"/>
            <w:szCs w:val="23"/>
            <w:lang w:eastAsia="da-DK"/>
          </w:rPr>
          <w:t xml:space="preserve"> har udleveringsbestemmelsen NBS (neurologi, pædiatri) </w:t>
        </w:r>
        <w:r w:rsidRPr="005367EB">
          <w:rPr>
            <w:rFonts w:ascii="Questa-Regular" w:eastAsia="Times New Roman" w:hAnsi="Questa-Regular" w:cs="Segoe UI"/>
            <w:color w:val="212529"/>
            <w:sz w:val="23"/>
            <w:szCs w:val="23"/>
            <w:lang w:eastAsia="da-DK"/>
          </w:rPr>
          <w:t>og må derfor kun ordineres af speciallæger i neurologi og/eller</w:t>
        </w:r>
      </w:ins>
      <w:ins w:id="233" w:author="Claus Stage" w:date="2025-05-11T13:35:00Z">
        <w:r>
          <w:rPr>
            <w:rFonts w:ascii="Questa-Regular" w:eastAsia="Times New Roman" w:hAnsi="Questa-Regular" w:cs="Segoe UI"/>
            <w:color w:val="212529"/>
            <w:sz w:val="23"/>
            <w:szCs w:val="23"/>
            <w:lang w:eastAsia="da-DK"/>
          </w:rPr>
          <w:t xml:space="preserve"> pædiatri.</w:t>
        </w:r>
      </w:ins>
      <w:ins w:id="234" w:author="Claus Stage" w:date="2025-05-11T13:34:00Z">
        <w:r>
          <w:rPr>
            <w:rFonts w:ascii="Questa-Regular" w:eastAsia="Times New Roman" w:hAnsi="Questa-Regular" w:cs="Segoe UI"/>
            <w:color w:val="212529"/>
            <w:sz w:val="23"/>
            <w:szCs w:val="23"/>
            <w:lang w:eastAsia="da-DK"/>
          </w:rPr>
          <w:t xml:space="preserve"> </w:t>
        </w:r>
      </w:ins>
    </w:p>
    <w:p w14:paraId="74F38F3A" w14:textId="5D462892" w:rsidR="005367EB" w:rsidRPr="005367EB" w:rsidRDefault="005367EB" w:rsidP="005367EB">
      <w:pPr>
        <w:shd w:val="clear" w:color="auto" w:fill="F9F9FB"/>
        <w:spacing w:before="60" w:after="0" w:line="480" w:lineRule="auto"/>
        <w:ind w:firstLine="170"/>
        <w:jc w:val="both"/>
        <w:rPr>
          <w:rFonts w:ascii="Questa-Regular" w:eastAsia="Times New Roman" w:hAnsi="Questa-Regular" w:cs="Segoe UI"/>
          <w:color w:val="212529"/>
          <w:sz w:val="23"/>
          <w:szCs w:val="23"/>
          <w:lang w:eastAsia="da-DK"/>
        </w:rPr>
      </w:pPr>
      <w:r w:rsidRPr="005367EB">
        <w:rPr>
          <w:rFonts w:ascii="Questa-Regular" w:eastAsia="Times New Roman" w:hAnsi="Questa-Regular" w:cs="Segoe UI"/>
          <w:color w:val="212529"/>
          <w:sz w:val="23"/>
          <w:szCs w:val="23"/>
          <w:u w:val="single"/>
          <w:lang w:eastAsia="da-DK"/>
        </w:rPr>
        <w:t>I det følgende gennemgås de</w:t>
      </w:r>
      <w:ins w:id="235" w:author="Mette Aaboe Hansen" w:date="2025-06-01T22:23:00Z">
        <w:r w:rsidR="00475DC7">
          <w:rPr>
            <w:rFonts w:ascii="Questa-Regular" w:eastAsia="Times New Roman" w:hAnsi="Questa-Regular" w:cs="Segoe UI"/>
            <w:color w:val="212529"/>
            <w:sz w:val="23"/>
            <w:szCs w:val="23"/>
            <w:u w:val="single"/>
            <w:lang w:eastAsia="da-DK"/>
          </w:rPr>
          <w:t xml:space="preserve"> ovenfor nævnte</w:t>
        </w:r>
      </w:ins>
      <w:r w:rsidRPr="005367EB">
        <w:rPr>
          <w:rFonts w:ascii="Questa-Regular" w:eastAsia="Times New Roman" w:hAnsi="Questa-Regular" w:cs="Segoe UI"/>
          <w:color w:val="212529"/>
          <w:sz w:val="23"/>
          <w:szCs w:val="23"/>
          <w:u w:val="single"/>
          <w:lang w:eastAsia="da-DK"/>
        </w:rPr>
        <w:t xml:space="preserve"> indikationer</w:t>
      </w:r>
      <w:del w:id="236" w:author="Sanne Have" w:date="2026-02-02T08:06:00Z">
        <w:r w:rsidRPr="005367EB" w:rsidDel="00BB37DF">
          <w:rPr>
            <w:rFonts w:ascii="Questa-Regular" w:eastAsia="Times New Roman" w:hAnsi="Questa-Regular" w:cs="Segoe UI"/>
            <w:color w:val="212529"/>
            <w:sz w:val="23"/>
            <w:szCs w:val="23"/>
            <w:u w:val="single"/>
            <w:lang w:eastAsia="da-DK"/>
          </w:rPr>
          <w:delText xml:space="preserve">, </w:delText>
        </w:r>
      </w:del>
      <w:del w:id="237" w:author="Mette Aaboe Hansen" w:date="2025-06-01T22:23:00Z">
        <w:r w:rsidRPr="005367EB" w:rsidDel="00475DC7">
          <w:rPr>
            <w:rFonts w:ascii="Questa-Regular" w:eastAsia="Times New Roman" w:hAnsi="Questa-Regular" w:cs="Segoe UI"/>
            <w:color w:val="212529"/>
            <w:sz w:val="23"/>
            <w:szCs w:val="23"/>
            <w:u w:val="single"/>
            <w:lang w:eastAsia="da-DK"/>
          </w:rPr>
          <w:delText>som Lægemiddelstyrelsen vurderer kan være relevante at behandle med medicinsk cannabis</w:delText>
        </w:r>
      </w:del>
      <w:r w:rsidRPr="005367EB">
        <w:rPr>
          <w:rFonts w:ascii="Questa-Regular" w:eastAsia="Times New Roman" w:hAnsi="Questa-Regular" w:cs="Segoe UI"/>
          <w:color w:val="212529"/>
          <w:sz w:val="23"/>
          <w:szCs w:val="23"/>
          <w:u w:val="single"/>
          <w:lang w:eastAsia="da-DK"/>
        </w:rPr>
        <w:t>:</w:t>
      </w:r>
    </w:p>
    <w:p w14:paraId="3ECA8B8C" w14:textId="77777777" w:rsidR="008631AB" w:rsidRDefault="008631AB" w:rsidP="005367EB">
      <w:pPr>
        <w:shd w:val="clear" w:color="auto" w:fill="F9F9FB"/>
        <w:spacing w:after="100" w:afterAutospacing="1" w:line="480" w:lineRule="auto"/>
        <w:rPr>
          <w:ins w:id="238" w:author="Sanne Have" w:date="2025-11-10T08:23:00Z"/>
          <w:rFonts w:ascii="Questa-Regular" w:eastAsia="Times New Roman" w:hAnsi="Questa-Regular" w:cs="Segoe UI"/>
          <w:b/>
          <w:bCs/>
          <w:color w:val="212529"/>
          <w:sz w:val="23"/>
          <w:szCs w:val="23"/>
          <w:lang w:eastAsia="da-DK"/>
        </w:rPr>
      </w:pPr>
    </w:p>
    <w:p w14:paraId="7B584DDA" w14:textId="77777777" w:rsidR="005367EB" w:rsidRPr="005367EB" w:rsidRDefault="005367EB" w:rsidP="005367EB">
      <w:pPr>
        <w:shd w:val="clear" w:color="auto" w:fill="F9F9FB"/>
        <w:spacing w:after="100" w:afterAutospacing="1" w:line="480" w:lineRule="auto"/>
        <w:rPr>
          <w:rFonts w:ascii="Questa-Regular" w:eastAsia="Times New Roman" w:hAnsi="Questa-Regular" w:cs="Segoe UI"/>
          <w:color w:val="212529"/>
          <w:sz w:val="23"/>
          <w:szCs w:val="23"/>
          <w:lang w:eastAsia="da-DK"/>
        </w:rPr>
      </w:pPr>
      <w:r w:rsidRPr="005367EB">
        <w:rPr>
          <w:rFonts w:ascii="Questa-Regular" w:eastAsia="Times New Roman" w:hAnsi="Questa-Regular" w:cs="Segoe UI"/>
          <w:b/>
          <w:bCs/>
          <w:color w:val="212529"/>
          <w:sz w:val="23"/>
          <w:szCs w:val="23"/>
          <w:lang w:eastAsia="da-DK"/>
        </w:rPr>
        <w:t>8.1.1.</w:t>
      </w:r>
      <w:r w:rsidRPr="005367EB">
        <w:rPr>
          <w:rFonts w:ascii="Questa-Regular" w:eastAsia="Times New Roman" w:hAnsi="Questa-Regular" w:cs="Segoe UI"/>
          <w:color w:val="212529"/>
          <w:sz w:val="23"/>
          <w:szCs w:val="23"/>
          <w:lang w:eastAsia="da-DK"/>
        </w:rPr>
        <w:t> </w:t>
      </w:r>
      <w:r w:rsidRPr="005367EB">
        <w:rPr>
          <w:rFonts w:ascii="Questa-Regular" w:eastAsia="Times New Roman" w:hAnsi="Questa-Regular" w:cs="Segoe UI"/>
          <w:b/>
          <w:bCs/>
          <w:color w:val="212529"/>
          <w:sz w:val="23"/>
          <w:szCs w:val="23"/>
          <w:lang w:eastAsia="da-DK"/>
        </w:rPr>
        <w:t>Kroniske smertetilstande</w:t>
      </w:r>
    </w:p>
    <w:p w14:paraId="05AF95CA" w14:textId="77777777" w:rsidR="005367EB" w:rsidRPr="005367EB" w:rsidRDefault="005367EB" w:rsidP="005367EB">
      <w:pPr>
        <w:shd w:val="clear" w:color="auto" w:fill="F9F9FB"/>
        <w:spacing w:before="60" w:after="0" w:line="480" w:lineRule="auto"/>
        <w:ind w:firstLine="170"/>
        <w:jc w:val="both"/>
        <w:rPr>
          <w:rFonts w:ascii="Questa-Regular" w:eastAsia="Times New Roman" w:hAnsi="Questa-Regular" w:cs="Segoe UI"/>
          <w:color w:val="212529"/>
          <w:sz w:val="23"/>
          <w:szCs w:val="23"/>
          <w:lang w:eastAsia="da-DK"/>
        </w:rPr>
      </w:pPr>
      <w:r w:rsidRPr="17165FCE">
        <w:rPr>
          <w:rFonts w:ascii="Questa-Regular" w:eastAsia="Times New Roman" w:hAnsi="Questa-Regular" w:cs="Segoe UI"/>
          <w:color w:val="212529"/>
          <w:sz w:val="23"/>
          <w:szCs w:val="23"/>
          <w:lang w:eastAsia="da-DK"/>
        </w:rPr>
        <w:t xml:space="preserve">Smerter anses for at være kroniske, når de har varet over 3-6 måneder. </w:t>
      </w:r>
      <w:del w:id="239" w:author="Claus Stage" w:date="2025-04-09T11:15:00Z">
        <w:r w:rsidRPr="17165FCE" w:rsidDel="005367EB">
          <w:rPr>
            <w:rFonts w:ascii="Questa-Regular" w:eastAsia="Times New Roman" w:hAnsi="Questa-Regular" w:cs="Segoe UI"/>
            <w:color w:val="212529"/>
            <w:sz w:val="23"/>
            <w:szCs w:val="23"/>
            <w:lang w:eastAsia="da-DK"/>
          </w:rPr>
          <w:delText xml:space="preserve">Medicinsk cannabis anbefales ikke i nogen national eller international klinisk retningslinje, det være sig til smertetilstande med non-malign eller malign årsag. </w:delText>
        </w:r>
      </w:del>
      <w:del w:id="240" w:author="Sanne Have" w:date="2025-06-30T13:31:00Z">
        <w:r w:rsidRPr="17165FCE" w:rsidDel="005367EB">
          <w:rPr>
            <w:rFonts w:ascii="Questa-Regular" w:eastAsia="Times New Roman" w:hAnsi="Questa-Regular" w:cs="Segoe UI"/>
            <w:color w:val="212529"/>
            <w:sz w:val="23"/>
            <w:szCs w:val="23"/>
            <w:lang w:eastAsia="da-DK"/>
          </w:rPr>
          <w:delText>Det forudsættes, at k</w:delText>
        </w:r>
      </w:del>
      <w:ins w:id="241" w:author="Sanne Have" w:date="2025-06-30T13:31:00Z">
        <w:r w:rsidR="007C1529" w:rsidRPr="17165FCE">
          <w:rPr>
            <w:rFonts w:ascii="Questa-Regular" w:eastAsia="Times New Roman" w:hAnsi="Questa-Regular" w:cs="Segoe UI"/>
            <w:color w:val="212529"/>
            <w:sz w:val="23"/>
            <w:szCs w:val="23"/>
            <w:lang w:eastAsia="da-DK"/>
          </w:rPr>
          <w:t>K</w:t>
        </w:r>
      </w:ins>
      <w:r w:rsidRPr="17165FCE">
        <w:rPr>
          <w:rFonts w:ascii="Questa-Regular" w:eastAsia="Times New Roman" w:hAnsi="Questa-Regular" w:cs="Segoe UI"/>
          <w:color w:val="212529"/>
          <w:sz w:val="23"/>
          <w:szCs w:val="23"/>
          <w:lang w:eastAsia="da-DK"/>
        </w:rPr>
        <w:t xml:space="preserve">onventionel godkendt behandling </w:t>
      </w:r>
      <w:ins w:id="242" w:author="Sanne Have" w:date="2025-06-30T13:32:00Z">
        <w:r w:rsidR="007C1529" w:rsidRPr="17165FCE">
          <w:rPr>
            <w:rFonts w:ascii="Questa-Regular" w:eastAsia="Times New Roman" w:hAnsi="Questa-Regular" w:cs="Segoe UI"/>
            <w:color w:val="212529"/>
            <w:sz w:val="23"/>
            <w:szCs w:val="23"/>
            <w:lang w:eastAsia="da-DK"/>
          </w:rPr>
          <w:t xml:space="preserve">bør have været afprøvet, </w:t>
        </w:r>
      </w:ins>
      <w:del w:id="243" w:author="Sanne Have" w:date="2025-06-30T13:32:00Z">
        <w:r w:rsidRPr="17165FCE" w:rsidDel="005367EB">
          <w:rPr>
            <w:rFonts w:ascii="Questa-Regular" w:eastAsia="Times New Roman" w:hAnsi="Questa-Regular" w:cs="Segoe UI"/>
            <w:color w:val="212529"/>
            <w:sz w:val="23"/>
            <w:szCs w:val="23"/>
            <w:lang w:eastAsia="da-DK"/>
          </w:rPr>
          <w:delText xml:space="preserve">har </w:delText>
        </w:r>
      </w:del>
      <w:r w:rsidRPr="17165FCE">
        <w:rPr>
          <w:rFonts w:ascii="Questa-Regular" w:eastAsia="Times New Roman" w:hAnsi="Questa-Regular" w:cs="Segoe UI"/>
          <w:color w:val="212529"/>
          <w:sz w:val="23"/>
          <w:szCs w:val="23"/>
          <w:lang w:eastAsia="da-DK"/>
        </w:rPr>
        <w:t>svigtet eller ikke tål</w:t>
      </w:r>
      <w:ins w:id="244" w:author="Sanne Have" w:date="2025-06-30T13:32:00Z">
        <w:r w:rsidR="007C1529" w:rsidRPr="17165FCE">
          <w:rPr>
            <w:rFonts w:ascii="Questa-Regular" w:eastAsia="Times New Roman" w:hAnsi="Questa-Regular" w:cs="Segoe UI"/>
            <w:color w:val="212529"/>
            <w:sz w:val="23"/>
            <w:szCs w:val="23"/>
            <w:lang w:eastAsia="da-DK"/>
          </w:rPr>
          <w:t>t</w:t>
        </w:r>
      </w:ins>
      <w:del w:id="245" w:author="Sanne Have" w:date="2025-06-30T13:32:00Z">
        <w:r w:rsidRPr="17165FCE" w:rsidDel="005367EB">
          <w:rPr>
            <w:rFonts w:ascii="Questa-Regular" w:eastAsia="Times New Roman" w:hAnsi="Questa-Regular" w:cs="Segoe UI"/>
            <w:color w:val="212529"/>
            <w:sz w:val="23"/>
            <w:szCs w:val="23"/>
            <w:lang w:eastAsia="da-DK"/>
          </w:rPr>
          <w:delText>es</w:delText>
        </w:r>
      </w:del>
      <w:r w:rsidRPr="17165FCE">
        <w:rPr>
          <w:rFonts w:ascii="Questa-Regular" w:eastAsia="Times New Roman" w:hAnsi="Questa-Regular" w:cs="Segoe UI"/>
          <w:color w:val="212529"/>
          <w:sz w:val="23"/>
          <w:szCs w:val="23"/>
          <w:lang w:eastAsia="da-DK"/>
        </w:rPr>
        <w:t>, inden man ordinerer medicinsk cannabis. Det er uklart, hvor medicinsk cannabis skal placeres i en behandlingsalgoritme for kroniske smerter.</w:t>
      </w:r>
    </w:p>
    <w:p w14:paraId="3C1227F2" w14:textId="77777777" w:rsidR="005367EB" w:rsidRPr="005367EB" w:rsidRDefault="005367EB" w:rsidP="005367EB">
      <w:pPr>
        <w:shd w:val="clear" w:color="auto" w:fill="F9F9FB"/>
        <w:spacing w:before="60" w:after="0" w:line="480" w:lineRule="auto"/>
        <w:ind w:firstLine="170"/>
        <w:jc w:val="both"/>
        <w:rPr>
          <w:rFonts w:ascii="Questa-Regular" w:eastAsia="Times New Roman" w:hAnsi="Questa-Regular" w:cs="Segoe UI"/>
          <w:color w:val="212529"/>
          <w:sz w:val="23"/>
          <w:szCs w:val="23"/>
          <w:lang w:eastAsia="da-DK"/>
        </w:rPr>
      </w:pPr>
      <w:r w:rsidRPr="005367EB">
        <w:rPr>
          <w:rFonts w:ascii="Questa-Regular" w:eastAsia="Times New Roman" w:hAnsi="Questa-Regular" w:cs="Segoe UI"/>
          <w:color w:val="212529"/>
          <w:sz w:val="23"/>
          <w:szCs w:val="23"/>
          <w:lang w:eastAsia="da-DK"/>
        </w:rPr>
        <w:t>Det vurderes, at kroniske smertetilstande med nedenstående modifikationer kun i visse tilfælde kan være relevant at behandle med medicinsk cannabis. Målgruppen og evidensen for effekt er søgt nærmere afgrænset nedenfor:</w:t>
      </w:r>
    </w:p>
    <w:p w14:paraId="1F934648" w14:textId="77777777" w:rsidR="005367EB" w:rsidRPr="005367EB" w:rsidRDefault="005367EB" w:rsidP="005367EB">
      <w:pPr>
        <w:shd w:val="clear" w:color="auto" w:fill="F9F9FB"/>
        <w:spacing w:after="100" w:afterAutospacing="1" w:line="480" w:lineRule="auto"/>
        <w:rPr>
          <w:rFonts w:ascii="Questa-Regular" w:eastAsia="Times New Roman" w:hAnsi="Questa-Regular" w:cs="Segoe UI"/>
          <w:color w:val="212529"/>
          <w:sz w:val="23"/>
          <w:szCs w:val="23"/>
          <w:lang w:eastAsia="da-DK"/>
        </w:rPr>
      </w:pPr>
      <w:r w:rsidRPr="005367EB">
        <w:rPr>
          <w:rFonts w:ascii="Questa-Regular" w:eastAsia="Times New Roman" w:hAnsi="Questa-Regular" w:cs="Segoe UI"/>
          <w:b/>
          <w:bCs/>
          <w:color w:val="212529"/>
          <w:sz w:val="23"/>
          <w:szCs w:val="23"/>
          <w:lang w:eastAsia="da-DK"/>
        </w:rPr>
        <w:t>8.1.1.1.</w:t>
      </w:r>
      <w:r w:rsidRPr="005367EB">
        <w:rPr>
          <w:rFonts w:ascii="Questa-Regular" w:eastAsia="Times New Roman" w:hAnsi="Questa-Regular" w:cs="Segoe UI"/>
          <w:color w:val="212529"/>
          <w:sz w:val="23"/>
          <w:szCs w:val="23"/>
          <w:lang w:eastAsia="da-DK"/>
        </w:rPr>
        <w:t> </w:t>
      </w:r>
      <w:r w:rsidRPr="005367EB">
        <w:rPr>
          <w:rFonts w:ascii="Questa-Regular" w:eastAsia="Times New Roman" w:hAnsi="Questa-Regular" w:cs="Segoe UI"/>
          <w:b/>
          <w:bCs/>
          <w:color w:val="212529"/>
          <w:sz w:val="23"/>
          <w:szCs w:val="23"/>
          <w:lang w:eastAsia="da-DK"/>
        </w:rPr>
        <w:t>Nervesmerter (</w:t>
      </w:r>
      <w:proofErr w:type="spellStart"/>
      <w:r w:rsidRPr="005367EB">
        <w:rPr>
          <w:rFonts w:ascii="Questa-Regular" w:eastAsia="Times New Roman" w:hAnsi="Questa-Regular" w:cs="Segoe UI"/>
          <w:b/>
          <w:bCs/>
          <w:color w:val="212529"/>
          <w:sz w:val="23"/>
          <w:szCs w:val="23"/>
          <w:lang w:eastAsia="da-DK"/>
        </w:rPr>
        <w:t>neurogene</w:t>
      </w:r>
      <w:proofErr w:type="spellEnd"/>
      <w:r w:rsidRPr="005367EB">
        <w:rPr>
          <w:rFonts w:ascii="Questa-Regular" w:eastAsia="Times New Roman" w:hAnsi="Questa-Regular" w:cs="Segoe UI"/>
          <w:b/>
          <w:bCs/>
          <w:color w:val="212529"/>
          <w:sz w:val="23"/>
          <w:szCs w:val="23"/>
          <w:lang w:eastAsia="da-DK"/>
        </w:rPr>
        <w:t xml:space="preserve"> eller neuropatiske smerter)</w:t>
      </w:r>
    </w:p>
    <w:p w14:paraId="6FFC0A0D" w14:textId="77777777" w:rsidR="005367EB" w:rsidRPr="005367EB" w:rsidRDefault="005367EB" w:rsidP="005367EB">
      <w:pPr>
        <w:shd w:val="clear" w:color="auto" w:fill="F9F9FB"/>
        <w:spacing w:before="60" w:after="0" w:line="480" w:lineRule="auto"/>
        <w:ind w:firstLine="170"/>
        <w:jc w:val="both"/>
        <w:rPr>
          <w:rFonts w:ascii="Questa-Regular" w:eastAsia="Times New Roman" w:hAnsi="Questa-Regular" w:cs="Segoe UI"/>
          <w:color w:val="212529"/>
          <w:sz w:val="23"/>
          <w:szCs w:val="23"/>
          <w:lang w:eastAsia="da-DK"/>
        </w:rPr>
      </w:pPr>
      <w:r w:rsidRPr="005367EB">
        <w:rPr>
          <w:rFonts w:ascii="Questa-Regular" w:eastAsia="Times New Roman" w:hAnsi="Questa-Regular" w:cs="Segoe UI"/>
          <w:color w:val="212529"/>
          <w:sz w:val="23"/>
          <w:szCs w:val="23"/>
          <w:lang w:eastAsia="da-DK"/>
        </w:rPr>
        <w:t xml:space="preserve">Nervesmerter skyldes sygdomme eller skader i nervesystemet, hvor man skelner mellem centralnervesystemet (hjerne og rygmarv) og det perifere nervesystem (nerverødder, </w:t>
      </w:r>
      <w:proofErr w:type="spellStart"/>
      <w:r w:rsidRPr="005367EB">
        <w:rPr>
          <w:rFonts w:ascii="Questa-Regular" w:eastAsia="Times New Roman" w:hAnsi="Questa-Regular" w:cs="Segoe UI"/>
          <w:color w:val="212529"/>
          <w:sz w:val="23"/>
          <w:szCs w:val="23"/>
          <w:lang w:eastAsia="da-DK"/>
        </w:rPr>
        <w:t>nerveplekser</w:t>
      </w:r>
      <w:proofErr w:type="spellEnd"/>
      <w:r w:rsidRPr="005367EB">
        <w:rPr>
          <w:rFonts w:ascii="Questa-Regular" w:eastAsia="Times New Roman" w:hAnsi="Questa-Regular" w:cs="Segoe UI"/>
          <w:color w:val="212529"/>
          <w:sz w:val="23"/>
          <w:szCs w:val="23"/>
          <w:lang w:eastAsia="da-DK"/>
        </w:rPr>
        <w:t xml:space="preserve"> og nerver).</w:t>
      </w:r>
    </w:p>
    <w:p w14:paraId="331A8305" w14:textId="77777777" w:rsidR="005367EB" w:rsidRPr="005367EB" w:rsidRDefault="005367EB" w:rsidP="005367EB">
      <w:pPr>
        <w:shd w:val="clear" w:color="auto" w:fill="F9F9FB"/>
        <w:spacing w:before="60" w:after="0" w:line="480" w:lineRule="auto"/>
        <w:ind w:firstLine="170"/>
        <w:jc w:val="both"/>
        <w:rPr>
          <w:rFonts w:ascii="Questa-Regular" w:eastAsia="Times New Roman" w:hAnsi="Questa-Regular" w:cs="Segoe UI"/>
          <w:color w:val="212529"/>
          <w:sz w:val="23"/>
          <w:szCs w:val="23"/>
          <w:lang w:eastAsia="da-DK"/>
        </w:rPr>
      </w:pPr>
      <w:r w:rsidRPr="005367EB">
        <w:rPr>
          <w:rFonts w:ascii="Questa-Regular" w:eastAsia="Times New Roman" w:hAnsi="Questa-Regular" w:cs="Segoe UI"/>
          <w:color w:val="212529"/>
          <w:sz w:val="23"/>
          <w:szCs w:val="23"/>
          <w:lang w:eastAsia="da-DK"/>
        </w:rPr>
        <w:t>Centrale nervesmerter kan ses efter blodprop eller blødning i hjernen, rygmarvs</w:t>
      </w:r>
      <w:ins w:id="246" w:author="Claus Stage" w:date="2025-10-31T10:04:00Z">
        <w:r w:rsidR="00891F2D">
          <w:rPr>
            <w:rFonts w:ascii="Questa-Regular" w:eastAsia="Times New Roman" w:hAnsi="Questa-Regular" w:cs="Segoe UI"/>
            <w:color w:val="212529"/>
            <w:sz w:val="23"/>
            <w:szCs w:val="23"/>
            <w:lang w:eastAsia="da-DK"/>
          </w:rPr>
          <w:t>s</w:t>
        </w:r>
      </w:ins>
      <w:r w:rsidRPr="005367EB">
        <w:rPr>
          <w:rFonts w:ascii="Questa-Regular" w:eastAsia="Times New Roman" w:hAnsi="Questa-Regular" w:cs="Segoe UI"/>
          <w:color w:val="212529"/>
          <w:sz w:val="23"/>
          <w:szCs w:val="23"/>
          <w:lang w:eastAsia="da-DK"/>
        </w:rPr>
        <w:t>kade og dissemineret sklerose. Perifere nervesmerter kan ses som en senfølge efter diabetes, efter langvarigt alkoholmisbrug, efter helvedesild, efter diskusprolaps, efter traumatisk nervebeskadigelse, efter infektion med HIV m.fl. Endelig har kræftpatienter ikke sjældent en neuropatisk smertekomponent.</w:t>
      </w:r>
    </w:p>
    <w:p w14:paraId="1B2118AE" w14:textId="77777777" w:rsidR="005367EB" w:rsidRPr="005367EB" w:rsidRDefault="005367EB" w:rsidP="005367EB">
      <w:pPr>
        <w:shd w:val="clear" w:color="auto" w:fill="F9F9FB"/>
        <w:spacing w:before="60" w:after="0" w:line="480" w:lineRule="auto"/>
        <w:ind w:firstLine="170"/>
        <w:jc w:val="both"/>
        <w:rPr>
          <w:rFonts w:ascii="Questa-Regular" w:eastAsia="Times New Roman" w:hAnsi="Questa-Regular" w:cs="Segoe UI"/>
          <w:color w:val="212529"/>
          <w:sz w:val="23"/>
          <w:szCs w:val="23"/>
          <w:lang w:eastAsia="da-DK"/>
        </w:rPr>
      </w:pPr>
      <w:r w:rsidRPr="005367EB">
        <w:rPr>
          <w:rFonts w:ascii="Questa-Regular" w:eastAsia="Times New Roman" w:hAnsi="Questa-Regular" w:cs="Segoe UI"/>
          <w:color w:val="212529"/>
          <w:sz w:val="23"/>
          <w:szCs w:val="23"/>
          <w:lang w:eastAsia="da-DK"/>
        </w:rPr>
        <w:t xml:space="preserve">Det vurderes, at nervesmerter kan være relevant at behandle med medicinsk cannabis, da medicinsk cannabis kan have en svag analgetisk virkning ved både centrale og perifere nervesmerter. Dette er vist i placebokontrollerede kliniske undersøgelser, fortrinsvis med </w:t>
      </w:r>
      <w:proofErr w:type="spellStart"/>
      <w:r w:rsidRPr="005367EB">
        <w:rPr>
          <w:rFonts w:ascii="Questa-Regular" w:eastAsia="Times New Roman" w:hAnsi="Questa-Regular" w:cs="Segoe UI"/>
          <w:color w:val="212529"/>
          <w:sz w:val="23"/>
          <w:szCs w:val="23"/>
          <w:lang w:eastAsia="da-DK"/>
        </w:rPr>
        <w:t>nabiximols</w:t>
      </w:r>
      <w:proofErr w:type="spellEnd"/>
      <w:r w:rsidRPr="005367EB">
        <w:rPr>
          <w:rFonts w:ascii="Questa-Regular" w:eastAsia="Times New Roman" w:hAnsi="Questa-Regular" w:cs="Segoe UI"/>
          <w:color w:val="212529"/>
          <w:sz w:val="23"/>
          <w:szCs w:val="23"/>
          <w:lang w:eastAsia="da-DK"/>
        </w:rPr>
        <w:t xml:space="preserve"> (</w:t>
      </w:r>
      <w:proofErr w:type="spellStart"/>
      <w:r w:rsidRPr="005367EB">
        <w:rPr>
          <w:rFonts w:ascii="Questa-Regular" w:eastAsia="Times New Roman" w:hAnsi="Questa-Regular" w:cs="Segoe UI"/>
          <w:color w:val="212529"/>
          <w:sz w:val="23"/>
          <w:szCs w:val="23"/>
          <w:lang w:eastAsia="da-DK"/>
        </w:rPr>
        <w:t>Sativex</w:t>
      </w:r>
      <w:proofErr w:type="spellEnd"/>
      <w:r w:rsidRPr="005367EB">
        <w:rPr>
          <w:rFonts w:ascii="Questa-Regular" w:eastAsia="Times New Roman" w:hAnsi="Questa-Regular" w:cs="Segoe UI"/>
          <w:color w:val="212529"/>
          <w:sz w:val="23"/>
          <w:szCs w:val="23"/>
          <w:lang w:eastAsia="da-DK"/>
        </w:rPr>
        <w:t xml:space="preserve">), og i </w:t>
      </w:r>
      <w:proofErr w:type="spellStart"/>
      <w:r w:rsidRPr="005367EB">
        <w:rPr>
          <w:rFonts w:ascii="Questa-Regular" w:eastAsia="Times New Roman" w:hAnsi="Questa-Regular" w:cs="Segoe UI"/>
          <w:color w:val="212529"/>
          <w:sz w:val="23"/>
          <w:szCs w:val="23"/>
          <w:lang w:eastAsia="da-DK"/>
        </w:rPr>
        <w:t>meta</w:t>
      </w:r>
      <w:proofErr w:type="spellEnd"/>
      <w:r w:rsidRPr="005367EB">
        <w:rPr>
          <w:rFonts w:ascii="Questa-Regular" w:eastAsia="Times New Roman" w:hAnsi="Questa-Regular" w:cs="Segoe UI"/>
          <w:color w:val="212529"/>
          <w:sz w:val="23"/>
          <w:szCs w:val="23"/>
          <w:lang w:eastAsia="da-DK"/>
        </w:rPr>
        <w:t>-analyser</w:t>
      </w:r>
      <w:bookmarkStart w:id="247" w:name="Henvisning_ida0b23bee-d418-4bbb-9252-29d"/>
      <w:r w:rsidR="004E01D7">
        <w:rPr>
          <w:rStyle w:val="Fodnotehenvisning"/>
          <w:rFonts w:ascii="Questa-Regular" w:eastAsia="Times New Roman" w:hAnsi="Questa-Regular" w:cs="Segoe UI"/>
          <w:color w:val="212529"/>
          <w:sz w:val="23"/>
          <w:szCs w:val="23"/>
          <w:lang w:eastAsia="da-DK"/>
        </w:rPr>
        <w:footnoteReference w:id="14"/>
      </w:r>
      <w:r w:rsidR="004E01D7">
        <w:rPr>
          <w:rFonts w:ascii="Questa-Regular" w:eastAsia="Times New Roman" w:hAnsi="Questa-Regular" w:cs="Segoe UI"/>
          <w:color w:val="212529"/>
          <w:sz w:val="23"/>
          <w:szCs w:val="23"/>
          <w:lang w:eastAsia="da-DK"/>
        </w:rPr>
        <w:t xml:space="preserve"> </w:t>
      </w:r>
      <w:r w:rsidR="004E01D7">
        <w:rPr>
          <w:rStyle w:val="Fodnotehenvisning"/>
          <w:rFonts w:ascii="Questa-Regular" w:eastAsia="Times New Roman" w:hAnsi="Questa-Regular" w:cs="Segoe UI"/>
          <w:color w:val="212529"/>
          <w:sz w:val="23"/>
          <w:szCs w:val="23"/>
          <w:lang w:eastAsia="da-DK"/>
        </w:rPr>
        <w:footnoteReference w:id="15"/>
      </w:r>
      <w:r w:rsidR="004E01D7">
        <w:rPr>
          <w:rFonts w:ascii="Questa-Regular" w:eastAsia="Times New Roman" w:hAnsi="Questa-Regular" w:cs="Segoe UI"/>
          <w:color w:val="212529"/>
          <w:sz w:val="23"/>
          <w:szCs w:val="23"/>
          <w:lang w:eastAsia="da-DK"/>
        </w:rPr>
        <w:t xml:space="preserve"> </w:t>
      </w:r>
      <w:r w:rsidR="004E01D7">
        <w:rPr>
          <w:rStyle w:val="Fodnotehenvisning"/>
          <w:rFonts w:ascii="Questa-Regular" w:eastAsia="Times New Roman" w:hAnsi="Questa-Regular" w:cs="Segoe UI"/>
          <w:color w:val="212529"/>
          <w:sz w:val="23"/>
          <w:szCs w:val="23"/>
          <w:lang w:eastAsia="da-DK"/>
        </w:rPr>
        <w:footnoteReference w:id="16"/>
      </w:r>
      <w:r w:rsidR="004E01D7">
        <w:rPr>
          <w:rFonts w:ascii="Questa-Regular" w:eastAsia="Times New Roman" w:hAnsi="Questa-Regular" w:cs="Segoe UI"/>
          <w:color w:val="212529"/>
          <w:sz w:val="23"/>
          <w:szCs w:val="23"/>
          <w:lang w:eastAsia="da-DK"/>
        </w:rPr>
        <w:t xml:space="preserve"> </w:t>
      </w:r>
      <w:r w:rsidR="004E01D7">
        <w:rPr>
          <w:rStyle w:val="Fodnotehenvisning"/>
          <w:rFonts w:ascii="Questa-Regular" w:eastAsia="Times New Roman" w:hAnsi="Questa-Regular" w:cs="Segoe UI"/>
          <w:color w:val="212529"/>
          <w:sz w:val="23"/>
          <w:szCs w:val="23"/>
          <w:lang w:eastAsia="da-DK"/>
        </w:rPr>
        <w:footnoteReference w:id="17"/>
      </w:r>
      <w:bookmarkEnd w:id="247"/>
      <w:r w:rsidRPr="005367EB">
        <w:rPr>
          <w:rFonts w:ascii="Questa-Regular" w:eastAsia="Times New Roman" w:hAnsi="Questa-Regular" w:cs="Segoe UI"/>
          <w:color w:val="212529"/>
          <w:sz w:val="23"/>
          <w:szCs w:val="23"/>
          <w:lang w:eastAsia="da-DK"/>
        </w:rPr>
        <w:t xml:space="preserve">. De fleste studier med varighed på 3 uger eller derover har dog været negative. </w:t>
      </w:r>
      <w:del w:id="248" w:author="Claus Stage" w:date="2025-04-09T11:16:00Z">
        <w:r w:rsidRPr="005367EB" w:rsidDel="00333B01">
          <w:rPr>
            <w:rFonts w:ascii="Questa-Regular" w:eastAsia="Times New Roman" w:hAnsi="Questa-Regular" w:cs="Segoe UI"/>
            <w:color w:val="212529"/>
            <w:sz w:val="23"/>
            <w:szCs w:val="23"/>
            <w:lang w:eastAsia="da-DK"/>
          </w:rPr>
          <w:delText>Der er ingen tilstrækkeligt informative studier med aktiv komparator, eller hvor medicinsk cannabis er anvendt som tillægsbehandling til anbefalet konventionel behandling, hvilket er den klinisk relevante situation. Desuden er cannabispræparaterne oftest kun anvendt i korttidsforsøg, hvorfor d</w:delText>
        </w:r>
      </w:del>
      <w:ins w:id="249" w:author="Claus Stage" w:date="2025-04-09T11:16:00Z">
        <w:r w:rsidR="00333B01">
          <w:rPr>
            <w:rFonts w:ascii="Questa-Regular" w:eastAsia="Times New Roman" w:hAnsi="Questa-Regular" w:cs="Segoe UI"/>
            <w:color w:val="212529"/>
            <w:sz w:val="23"/>
            <w:szCs w:val="23"/>
            <w:lang w:eastAsia="da-DK"/>
          </w:rPr>
          <w:t>D</w:t>
        </w:r>
      </w:ins>
      <w:r w:rsidRPr="005367EB">
        <w:rPr>
          <w:rFonts w:ascii="Questa-Regular" w:eastAsia="Times New Roman" w:hAnsi="Questa-Regular" w:cs="Segoe UI"/>
          <w:color w:val="212529"/>
          <w:sz w:val="23"/>
          <w:szCs w:val="23"/>
          <w:lang w:eastAsia="da-DK"/>
        </w:rPr>
        <w:t>er mangler viden om langtidsvirkning og -sikkerhed.</w:t>
      </w:r>
    </w:p>
    <w:p w14:paraId="5FBC9816" w14:textId="77777777" w:rsidR="005367EB" w:rsidRPr="005367EB" w:rsidRDefault="005367EB" w:rsidP="005367EB">
      <w:pPr>
        <w:shd w:val="clear" w:color="auto" w:fill="F9F9FB"/>
        <w:spacing w:after="100" w:afterAutospacing="1" w:line="480" w:lineRule="auto"/>
        <w:rPr>
          <w:rFonts w:ascii="Questa-Regular" w:eastAsia="Times New Roman" w:hAnsi="Questa-Regular" w:cs="Segoe UI"/>
          <w:color w:val="212529"/>
          <w:sz w:val="23"/>
          <w:szCs w:val="23"/>
          <w:lang w:eastAsia="da-DK"/>
        </w:rPr>
      </w:pPr>
      <w:r w:rsidRPr="005367EB">
        <w:rPr>
          <w:rFonts w:ascii="Questa-Regular" w:eastAsia="Times New Roman" w:hAnsi="Questa-Regular" w:cs="Segoe UI"/>
          <w:b/>
          <w:bCs/>
          <w:color w:val="212529"/>
          <w:sz w:val="23"/>
          <w:szCs w:val="23"/>
          <w:lang w:eastAsia="da-DK"/>
        </w:rPr>
        <w:t>8.1.1.2.</w:t>
      </w:r>
      <w:r w:rsidRPr="005367EB">
        <w:rPr>
          <w:rFonts w:ascii="Questa-Regular" w:eastAsia="Times New Roman" w:hAnsi="Questa-Regular" w:cs="Segoe UI"/>
          <w:color w:val="212529"/>
          <w:sz w:val="23"/>
          <w:szCs w:val="23"/>
          <w:lang w:eastAsia="da-DK"/>
        </w:rPr>
        <w:t> </w:t>
      </w:r>
      <w:r w:rsidRPr="005367EB">
        <w:rPr>
          <w:rFonts w:ascii="Questa-Regular" w:eastAsia="Times New Roman" w:hAnsi="Questa-Regular" w:cs="Segoe UI"/>
          <w:b/>
          <w:bCs/>
          <w:color w:val="212529"/>
          <w:sz w:val="23"/>
          <w:szCs w:val="23"/>
          <w:lang w:eastAsia="da-DK"/>
        </w:rPr>
        <w:t>Generaliserede smerter i bevægeapparatet</w:t>
      </w:r>
    </w:p>
    <w:p w14:paraId="61236BC4" w14:textId="77777777" w:rsidR="005367EB" w:rsidRPr="005367EB" w:rsidRDefault="005367EB" w:rsidP="005367EB">
      <w:pPr>
        <w:shd w:val="clear" w:color="auto" w:fill="F9F9FB"/>
        <w:spacing w:before="60" w:after="0" w:line="480" w:lineRule="auto"/>
        <w:ind w:firstLine="170"/>
        <w:jc w:val="both"/>
        <w:rPr>
          <w:rFonts w:ascii="Questa-Regular" w:eastAsia="Times New Roman" w:hAnsi="Questa-Regular" w:cs="Segoe UI"/>
          <w:color w:val="212529"/>
          <w:sz w:val="23"/>
          <w:szCs w:val="23"/>
          <w:lang w:eastAsia="da-DK"/>
        </w:rPr>
      </w:pPr>
      <w:r w:rsidRPr="005367EB">
        <w:rPr>
          <w:rFonts w:ascii="Questa-Regular" w:eastAsia="Times New Roman" w:hAnsi="Questa-Regular" w:cs="Segoe UI"/>
          <w:color w:val="212529"/>
          <w:sz w:val="23"/>
          <w:szCs w:val="23"/>
          <w:lang w:eastAsia="da-DK"/>
        </w:rPr>
        <w:t xml:space="preserve">Generaliserede smerter i bevægeapparatet betegner patientens oplevelse af diffuse smerter i bevægeapparatet uden nogen endnu kendt årsag. I denne gruppe findes diagnoser som fibromyalgi, </w:t>
      </w:r>
      <w:proofErr w:type="spellStart"/>
      <w:r w:rsidRPr="005367EB">
        <w:rPr>
          <w:rFonts w:ascii="Questa-Regular" w:eastAsia="Times New Roman" w:hAnsi="Questa-Regular" w:cs="Segoe UI"/>
          <w:color w:val="212529"/>
          <w:sz w:val="23"/>
          <w:szCs w:val="23"/>
          <w:lang w:eastAsia="da-DK"/>
        </w:rPr>
        <w:t>Bodily</w:t>
      </w:r>
      <w:proofErr w:type="spellEnd"/>
      <w:r w:rsidRPr="005367EB">
        <w:rPr>
          <w:rFonts w:ascii="Questa-Regular" w:eastAsia="Times New Roman" w:hAnsi="Questa-Regular" w:cs="Segoe UI"/>
          <w:color w:val="212529"/>
          <w:sz w:val="23"/>
          <w:szCs w:val="23"/>
          <w:lang w:eastAsia="da-DK"/>
        </w:rPr>
        <w:t xml:space="preserve"> </w:t>
      </w:r>
      <w:proofErr w:type="spellStart"/>
      <w:r w:rsidRPr="005367EB">
        <w:rPr>
          <w:rFonts w:ascii="Questa-Regular" w:eastAsia="Times New Roman" w:hAnsi="Questa-Regular" w:cs="Segoe UI"/>
          <w:color w:val="212529"/>
          <w:sz w:val="23"/>
          <w:szCs w:val="23"/>
          <w:lang w:eastAsia="da-DK"/>
        </w:rPr>
        <w:t>Distress</w:t>
      </w:r>
      <w:proofErr w:type="spellEnd"/>
      <w:r w:rsidRPr="005367EB">
        <w:rPr>
          <w:rFonts w:ascii="Questa-Regular" w:eastAsia="Times New Roman" w:hAnsi="Questa-Regular" w:cs="Segoe UI"/>
          <w:color w:val="212529"/>
          <w:sz w:val="23"/>
          <w:szCs w:val="23"/>
          <w:lang w:eastAsia="da-DK"/>
        </w:rPr>
        <w:t xml:space="preserve"> </w:t>
      </w:r>
      <w:proofErr w:type="spellStart"/>
      <w:r w:rsidRPr="005367EB">
        <w:rPr>
          <w:rFonts w:ascii="Questa-Regular" w:eastAsia="Times New Roman" w:hAnsi="Questa-Regular" w:cs="Segoe UI"/>
          <w:color w:val="212529"/>
          <w:sz w:val="23"/>
          <w:szCs w:val="23"/>
          <w:lang w:eastAsia="da-DK"/>
        </w:rPr>
        <w:t>Syndrome</w:t>
      </w:r>
      <w:proofErr w:type="spellEnd"/>
      <w:r w:rsidRPr="005367EB">
        <w:rPr>
          <w:rFonts w:ascii="Questa-Regular" w:eastAsia="Times New Roman" w:hAnsi="Questa-Regular" w:cs="Segoe UI"/>
          <w:color w:val="212529"/>
          <w:sz w:val="23"/>
          <w:szCs w:val="23"/>
          <w:lang w:eastAsia="da-DK"/>
        </w:rPr>
        <w:t xml:space="preserve">, </w:t>
      </w:r>
      <w:proofErr w:type="spellStart"/>
      <w:r w:rsidRPr="005367EB">
        <w:rPr>
          <w:rFonts w:ascii="Questa-Regular" w:eastAsia="Times New Roman" w:hAnsi="Questa-Regular" w:cs="Segoe UI"/>
          <w:color w:val="212529"/>
          <w:sz w:val="23"/>
          <w:szCs w:val="23"/>
          <w:lang w:eastAsia="da-DK"/>
        </w:rPr>
        <w:t>muskuloskeletal</w:t>
      </w:r>
      <w:proofErr w:type="spellEnd"/>
      <w:r w:rsidRPr="005367EB">
        <w:rPr>
          <w:rFonts w:ascii="Questa-Regular" w:eastAsia="Times New Roman" w:hAnsi="Questa-Regular" w:cs="Segoe UI"/>
          <w:color w:val="212529"/>
          <w:sz w:val="23"/>
          <w:szCs w:val="23"/>
          <w:lang w:eastAsia="da-DK"/>
        </w:rPr>
        <w:t xml:space="preserve"> type m.fl. Et Cochrane Review fra juli 2016 fandt ingen relevante kliniske undersøgelser med plantebaseret cannabis eller syntetiske </w:t>
      </w:r>
      <w:proofErr w:type="spellStart"/>
      <w:r w:rsidRPr="005367EB">
        <w:rPr>
          <w:rFonts w:ascii="Questa-Regular" w:eastAsia="Times New Roman" w:hAnsi="Questa-Regular" w:cs="Segoe UI"/>
          <w:color w:val="212529"/>
          <w:sz w:val="23"/>
          <w:szCs w:val="23"/>
          <w:lang w:eastAsia="da-DK"/>
        </w:rPr>
        <w:t>cannabinoider</w:t>
      </w:r>
      <w:proofErr w:type="spellEnd"/>
      <w:r w:rsidRPr="005367EB">
        <w:rPr>
          <w:rFonts w:ascii="Questa-Regular" w:eastAsia="Times New Roman" w:hAnsi="Questa-Regular" w:cs="Segoe UI"/>
          <w:color w:val="212529"/>
          <w:sz w:val="23"/>
          <w:szCs w:val="23"/>
          <w:lang w:eastAsia="da-DK"/>
        </w:rPr>
        <w:t xml:space="preserve"> ud over 2 små studier omfattende i alt 72 patienter med fibromyalgi, som blev behandlet med </w:t>
      </w:r>
      <w:proofErr w:type="spellStart"/>
      <w:r w:rsidRPr="005367EB">
        <w:rPr>
          <w:rFonts w:ascii="Questa-Regular" w:eastAsia="Times New Roman" w:hAnsi="Questa-Regular" w:cs="Segoe UI"/>
          <w:color w:val="212529"/>
          <w:sz w:val="23"/>
          <w:szCs w:val="23"/>
          <w:lang w:eastAsia="da-DK"/>
        </w:rPr>
        <w:t>nabilone</w:t>
      </w:r>
      <w:bookmarkStart w:id="250" w:name="Henvisning_ide22a070a-4a1b-4993-a4bd-9a4"/>
      <w:proofErr w:type="spellEnd"/>
      <w:r w:rsidR="00CF208E">
        <w:rPr>
          <w:rStyle w:val="Fodnotehenvisning"/>
          <w:rFonts w:ascii="Questa-Regular" w:eastAsia="Times New Roman" w:hAnsi="Questa-Regular" w:cs="Segoe UI"/>
          <w:color w:val="212529"/>
          <w:sz w:val="23"/>
          <w:szCs w:val="23"/>
          <w:lang w:eastAsia="da-DK"/>
        </w:rPr>
        <w:footnoteReference w:id="18"/>
      </w:r>
      <w:bookmarkEnd w:id="250"/>
      <w:r w:rsidRPr="005367EB">
        <w:rPr>
          <w:rFonts w:ascii="Questa-Regular" w:eastAsia="Times New Roman" w:hAnsi="Questa-Regular" w:cs="Segoe UI"/>
          <w:color w:val="212529"/>
          <w:sz w:val="23"/>
          <w:szCs w:val="23"/>
          <w:lang w:eastAsia="da-DK"/>
        </w:rPr>
        <w:t>. Det vurderes, at generaliserede smerter i bevægeapparatet, herunder fibromyalgi, ikke er relevante at behandle med medicinsk cannabis.</w:t>
      </w:r>
      <w:ins w:id="251" w:author="Claus Stage" w:date="2025-03-05T16:56:00Z">
        <w:r w:rsidR="00C3157B" w:rsidRPr="17165FCE">
          <w:rPr>
            <w:rFonts w:ascii="Questa-Regular" w:eastAsia="Times New Roman" w:hAnsi="Questa-Regular" w:cs="Segoe UI"/>
            <w:color w:val="212529"/>
            <w:sz w:val="23"/>
            <w:szCs w:val="23"/>
            <w:lang w:eastAsia="da-DK"/>
          </w:rPr>
          <w:t xml:space="preserve"> </w:t>
        </w:r>
      </w:ins>
      <w:ins w:id="252" w:author="Claus Stage" w:date="2025-03-05T16:57:00Z">
        <w:r w:rsidR="009107DF" w:rsidRPr="17165FCE">
          <w:rPr>
            <w:rFonts w:ascii="Questa-Regular" w:eastAsia="Times New Roman" w:hAnsi="Questa-Regular" w:cs="Segoe UI"/>
            <w:color w:val="212529"/>
            <w:sz w:val="23"/>
            <w:szCs w:val="23"/>
            <w:lang w:eastAsia="da-DK"/>
          </w:rPr>
          <w:t>Lægemiddelstyrelsen er ikke bekendt med and</w:t>
        </w:r>
      </w:ins>
      <w:ins w:id="253" w:author="Claus Stage" w:date="2025-03-05T17:01:00Z">
        <w:r w:rsidR="009107DF" w:rsidRPr="17165FCE">
          <w:rPr>
            <w:rFonts w:ascii="Questa-Regular" w:eastAsia="Times New Roman" w:hAnsi="Questa-Regular" w:cs="Segoe UI"/>
            <w:color w:val="212529"/>
            <w:sz w:val="23"/>
            <w:szCs w:val="23"/>
            <w:lang w:eastAsia="da-DK"/>
          </w:rPr>
          <w:t>re</w:t>
        </w:r>
      </w:ins>
      <w:ins w:id="254" w:author="Claus Stage" w:date="2025-03-05T16:57:00Z">
        <w:r w:rsidR="009107DF" w:rsidRPr="17165FCE">
          <w:rPr>
            <w:rFonts w:ascii="Questa-Regular" w:eastAsia="Times New Roman" w:hAnsi="Questa-Regular" w:cs="Segoe UI"/>
            <w:color w:val="212529"/>
            <w:sz w:val="23"/>
            <w:szCs w:val="23"/>
            <w:lang w:eastAsia="da-DK"/>
          </w:rPr>
          <w:t xml:space="preserve"> og nyere </w:t>
        </w:r>
      </w:ins>
      <w:ins w:id="255" w:author="Claus Stage" w:date="2025-03-05T17:01:00Z">
        <w:r w:rsidR="009107DF" w:rsidRPr="17165FCE">
          <w:rPr>
            <w:rFonts w:ascii="Questa-Regular" w:eastAsia="Times New Roman" w:hAnsi="Questa-Regular" w:cs="Segoe UI"/>
            <w:color w:val="212529"/>
            <w:sz w:val="23"/>
            <w:szCs w:val="23"/>
            <w:lang w:eastAsia="da-DK"/>
          </w:rPr>
          <w:t>studier af tilstrækkelig kvali</w:t>
        </w:r>
      </w:ins>
      <w:ins w:id="256" w:author="Claus Stage" w:date="2025-03-05T17:02:00Z">
        <w:r w:rsidR="009107DF" w:rsidRPr="17165FCE">
          <w:rPr>
            <w:rFonts w:ascii="Questa-Regular" w:eastAsia="Times New Roman" w:hAnsi="Questa-Regular" w:cs="Segoe UI"/>
            <w:color w:val="212529"/>
            <w:sz w:val="23"/>
            <w:szCs w:val="23"/>
            <w:lang w:eastAsia="da-DK"/>
          </w:rPr>
          <w:t xml:space="preserve">tet til at </w:t>
        </w:r>
      </w:ins>
      <w:ins w:id="257" w:author="Claus Stage" w:date="2025-03-05T16:58:00Z">
        <w:r w:rsidR="009107DF" w:rsidRPr="17165FCE">
          <w:rPr>
            <w:rFonts w:ascii="Questa-Regular" w:eastAsia="Times New Roman" w:hAnsi="Questa-Regular" w:cs="Segoe UI"/>
            <w:color w:val="212529"/>
            <w:sz w:val="23"/>
            <w:szCs w:val="23"/>
            <w:lang w:eastAsia="da-DK"/>
          </w:rPr>
          <w:t>ændre de</w:t>
        </w:r>
      </w:ins>
      <w:ins w:id="258" w:author="Claus Stage" w:date="2025-03-05T17:02:00Z">
        <w:r w:rsidR="009107DF" w:rsidRPr="17165FCE">
          <w:rPr>
            <w:rFonts w:ascii="Questa-Regular" w:eastAsia="Times New Roman" w:hAnsi="Questa-Regular" w:cs="Segoe UI"/>
            <w:color w:val="212529"/>
            <w:sz w:val="23"/>
            <w:szCs w:val="23"/>
            <w:lang w:eastAsia="da-DK"/>
          </w:rPr>
          <w:t>nne anbefaling</w:t>
        </w:r>
      </w:ins>
      <w:ins w:id="259" w:author="Claus Stage" w:date="2025-03-05T16:58:00Z">
        <w:r w:rsidR="009107DF" w:rsidRPr="17165FCE">
          <w:rPr>
            <w:rFonts w:ascii="Questa-Regular" w:eastAsia="Times New Roman" w:hAnsi="Questa-Regular" w:cs="Segoe UI"/>
            <w:color w:val="212529"/>
            <w:sz w:val="23"/>
            <w:szCs w:val="23"/>
            <w:lang w:eastAsia="da-DK"/>
          </w:rPr>
          <w:t>.</w:t>
        </w:r>
      </w:ins>
    </w:p>
    <w:p w14:paraId="26EA2DFF" w14:textId="77777777" w:rsidR="005367EB" w:rsidRPr="005367EB" w:rsidRDefault="005367EB" w:rsidP="005367EB">
      <w:pPr>
        <w:shd w:val="clear" w:color="auto" w:fill="F9F9FB"/>
        <w:spacing w:after="100" w:afterAutospacing="1" w:line="480" w:lineRule="auto"/>
        <w:rPr>
          <w:rFonts w:ascii="Questa-Regular" w:eastAsia="Times New Roman" w:hAnsi="Questa-Regular" w:cs="Segoe UI"/>
          <w:color w:val="212529"/>
          <w:sz w:val="23"/>
          <w:szCs w:val="23"/>
          <w:lang w:eastAsia="da-DK"/>
        </w:rPr>
      </w:pPr>
      <w:r w:rsidRPr="005367EB">
        <w:rPr>
          <w:rFonts w:ascii="Questa-Regular" w:eastAsia="Times New Roman" w:hAnsi="Questa-Regular" w:cs="Segoe UI"/>
          <w:b/>
          <w:bCs/>
          <w:color w:val="212529"/>
          <w:sz w:val="23"/>
          <w:szCs w:val="23"/>
          <w:lang w:eastAsia="da-DK"/>
        </w:rPr>
        <w:t>8.1.1.3.</w:t>
      </w:r>
      <w:r w:rsidRPr="005367EB">
        <w:rPr>
          <w:rFonts w:ascii="Questa-Regular" w:eastAsia="Times New Roman" w:hAnsi="Questa-Regular" w:cs="Segoe UI"/>
          <w:color w:val="212529"/>
          <w:sz w:val="23"/>
          <w:szCs w:val="23"/>
          <w:lang w:eastAsia="da-DK"/>
        </w:rPr>
        <w:t> </w:t>
      </w:r>
      <w:r w:rsidRPr="005367EB">
        <w:rPr>
          <w:rFonts w:ascii="Questa-Regular" w:eastAsia="Times New Roman" w:hAnsi="Questa-Regular" w:cs="Segoe UI"/>
          <w:b/>
          <w:bCs/>
          <w:color w:val="212529"/>
          <w:sz w:val="23"/>
          <w:szCs w:val="23"/>
          <w:lang w:eastAsia="da-DK"/>
        </w:rPr>
        <w:t xml:space="preserve">Smerter ved inflammatoriske og degenerative </w:t>
      </w:r>
      <w:proofErr w:type="spellStart"/>
      <w:r w:rsidRPr="005367EB">
        <w:rPr>
          <w:rFonts w:ascii="Questa-Regular" w:eastAsia="Times New Roman" w:hAnsi="Questa-Regular" w:cs="Segoe UI"/>
          <w:b/>
          <w:bCs/>
          <w:color w:val="212529"/>
          <w:sz w:val="23"/>
          <w:szCs w:val="23"/>
          <w:lang w:eastAsia="da-DK"/>
        </w:rPr>
        <w:t>ledsygdomme</w:t>
      </w:r>
      <w:proofErr w:type="spellEnd"/>
    </w:p>
    <w:p w14:paraId="00F369C8" w14:textId="77777777" w:rsidR="005367EB" w:rsidRPr="005367EB" w:rsidRDefault="005367EB" w:rsidP="005367EB">
      <w:pPr>
        <w:shd w:val="clear" w:color="auto" w:fill="F9F9FB"/>
        <w:spacing w:before="60" w:after="0" w:line="480" w:lineRule="auto"/>
        <w:ind w:firstLine="170"/>
        <w:jc w:val="both"/>
        <w:rPr>
          <w:rFonts w:ascii="Questa-Regular" w:eastAsia="Times New Roman" w:hAnsi="Questa-Regular" w:cs="Segoe UI"/>
          <w:color w:val="212529"/>
          <w:sz w:val="23"/>
          <w:szCs w:val="23"/>
          <w:lang w:eastAsia="da-DK"/>
        </w:rPr>
      </w:pPr>
      <w:r w:rsidRPr="005367EB">
        <w:rPr>
          <w:rFonts w:ascii="Questa-Regular" w:eastAsia="Times New Roman" w:hAnsi="Questa-Regular" w:cs="Segoe UI"/>
          <w:color w:val="212529"/>
          <w:sz w:val="23"/>
          <w:szCs w:val="23"/>
          <w:lang w:eastAsia="da-DK"/>
        </w:rPr>
        <w:t xml:space="preserve">Inflammatoriske </w:t>
      </w:r>
      <w:proofErr w:type="spellStart"/>
      <w:r w:rsidRPr="005367EB">
        <w:rPr>
          <w:rFonts w:ascii="Questa-Regular" w:eastAsia="Times New Roman" w:hAnsi="Questa-Regular" w:cs="Segoe UI"/>
          <w:color w:val="212529"/>
          <w:sz w:val="23"/>
          <w:szCs w:val="23"/>
          <w:lang w:eastAsia="da-DK"/>
        </w:rPr>
        <w:t>ledsygdomme</w:t>
      </w:r>
      <w:proofErr w:type="spellEnd"/>
      <w:r w:rsidRPr="005367EB">
        <w:rPr>
          <w:rFonts w:ascii="Questa-Regular" w:eastAsia="Times New Roman" w:hAnsi="Questa-Regular" w:cs="Segoe UI"/>
          <w:color w:val="212529"/>
          <w:sz w:val="23"/>
          <w:szCs w:val="23"/>
          <w:lang w:eastAsia="da-DK"/>
        </w:rPr>
        <w:t xml:space="preserve"> omfatter først og fremmest kronisk leddegigt, psoriasisgigt og rygsøjlegigt (</w:t>
      </w:r>
      <w:proofErr w:type="spellStart"/>
      <w:r w:rsidRPr="005367EB">
        <w:rPr>
          <w:rFonts w:ascii="Questa-Regular" w:eastAsia="Times New Roman" w:hAnsi="Questa-Regular" w:cs="Segoe UI"/>
          <w:color w:val="212529"/>
          <w:sz w:val="23"/>
          <w:szCs w:val="23"/>
          <w:lang w:eastAsia="da-DK"/>
        </w:rPr>
        <w:t>Bechterew’s</w:t>
      </w:r>
      <w:proofErr w:type="spellEnd"/>
      <w:r w:rsidRPr="005367EB">
        <w:rPr>
          <w:rFonts w:ascii="Questa-Regular" w:eastAsia="Times New Roman" w:hAnsi="Questa-Regular" w:cs="Segoe UI"/>
          <w:color w:val="212529"/>
          <w:sz w:val="23"/>
          <w:szCs w:val="23"/>
          <w:lang w:eastAsia="da-DK"/>
        </w:rPr>
        <w:t xml:space="preserve"> sygdom). Moderne behandling med biologisk medicin og andre lægemidler, der dæmper inflammationen og dermed smerterne i leddene, er effektiv hos flertallet af patienterne. Der findes kun få og små kliniske forsøg med </w:t>
      </w:r>
      <w:proofErr w:type="spellStart"/>
      <w:r w:rsidRPr="005367EB">
        <w:rPr>
          <w:rFonts w:ascii="Questa-Regular" w:eastAsia="Times New Roman" w:hAnsi="Questa-Regular" w:cs="Segoe UI"/>
          <w:color w:val="212529"/>
          <w:sz w:val="23"/>
          <w:szCs w:val="23"/>
          <w:lang w:eastAsia="da-DK"/>
        </w:rPr>
        <w:t>cannabinoider</w:t>
      </w:r>
      <w:proofErr w:type="spellEnd"/>
      <w:r w:rsidRPr="005367EB">
        <w:rPr>
          <w:rFonts w:ascii="Questa-Regular" w:eastAsia="Times New Roman" w:hAnsi="Questa-Regular" w:cs="Segoe UI"/>
          <w:color w:val="212529"/>
          <w:sz w:val="23"/>
          <w:szCs w:val="23"/>
          <w:lang w:eastAsia="da-DK"/>
        </w:rPr>
        <w:t xml:space="preserve"> som smertelindring til patienter med </w:t>
      </w:r>
      <w:proofErr w:type="spellStart"/>
      <w:r w:rsidRPr="005367EB">
        <w:rPr>
          <w:rFonts w:ascii="Questa-Regular" w:eastAsia="Times New Roman" w:hAnsi="Questa-Regular" w:cs="Segoe UI"/>
          <w:color w:val="212529"/>
          <w:sz w:val="23"/>
          <w:szCs w:val="23"/>
          <w:lang w:eastAsia="da-DK"/>
        </w:rPr>
        <w:t>reumatoid</w:t>
      </w:r>
      <w:proofErr w:type="spellEnd"/>
      <w:r w:rsidRPr="005367EB">
        <w:rPr>
          <w:rFonts w:ascii="Questa-Regular" w:eastAsia="Times New Roman" w:hAnsi="Questa-Regular" w:cs="Segoe UI"/>
          <w:color w:val="212529"/>
          <w:sz w:val="23"/>
          <w:szCs w:val="23"/>
          <w:lang w:eastAsia="da-DK"/>
        </w:rPr>
        <w:t xml:space="preserve"> artritis. Se Cochrane Review fra 2012: I en enkelt lille undersøgelse af ringe kvalitet var cannabis marginalt bedre end placebo, men var forbundet med flere bivirkninger</w:t>
      </w:r>
      <w:bookmarkStart w:id="260" w:name="Henvisning_idc9840048-b343-4460-8f59-814"/>
      <w:r w:rsidR="00693D52">
        <w:rPr>
          <w:rStyle w:val="Fodnotehenvisning"/>
          <w:rFonts w:ascii="Questa-Regular" w:eastAsia="Times New Roman" w:hAnsi="Questa-Regular" w:cs="Segoe UI"/>
          <w:color w:val="212529"/>
          <w:sz w:val="23"/>
          <w:szCs w:val="23"/>
          <w:lang w:eastAsia="da-DK"/>
        </w:rPr>
        <w:footnoteReference w:id="19"/>
      </w:r>
      <w:bookmarkEnd w:id="260"/>
      <w:r w:rsidRPr="005367EB">
        <w:rPr>
          <w:rFonts w:ascii="Questa-Regular" w:eastAsia="Times New Roman" w:hAnsi="Questa-Regular" w:cs="Segoe UI"/>
          <w:color w:val="212529"/>
          <w:sz w:val="23"/>
          <w:szCs w:val="23"/>
          <w:lang w:eastAsia="da-DK"/>
        </w:rPr>
        <w:t xml:space="preserve">. Det vurderes, at smerter ved inflammatoriske og degenerative </w:t>
      </w:r>
      <w:proofErr w:type="spellStart"/>
      <w:r w:rsidRPr="005367EB">
        <w:rPr>
          <w:rFonts w:ascii="Questa-Regular" w:eastAsia="Times New Roman" w:hAnsi="Questa-Regular" w:cs="Segoe UI"/>
          <w:color w:val="212529"/>
          <w:sz w:val="23"/>
          <w:szCs w:val="23"/>
          <w:lang w:eastAsia="da-DK"/>
        </w:rPr>
        <w:t>ledsygdomme</w:t>
      </w:r>
      <w:proofErr w:type="spellEnd"/>
      <w:r w:rsidRPr="005367EB">
        <w:rPr>
          <w:rFonts w:ascii="Questa-Regular" w:eastAsia="Times New Roman" w:hAnsi="Questa-Regular" w:cs="Segoe UI"/>
          <w:color w:val="212529"/>
          <w:sz w:val="23"/>
          <w:szCs w:val="23"/>
          <w:lang w:eastAsia="da-DK"/>
        </w:rPr>
        <w:t xml:space="preserve"> ikke er relevant at behandle med medicinsk cannabis.</w:t>
      </w:r>
      <w:ins w:id="261" w:author="Claus Stage" w:date="2025-03-06T09:06:00Z">
        <w:r w:rsidR="00CA39C5" w:rsidRPr="17165FCE">
          <w:rPr>
            <w:rFonts w:ascii="Questa-Regular" w:eastAsia="Times New Roman" w:hAnsi="Questa-Regular" w:cs="Segoe UI"/>
            <w:color w:val="212529"/>
            <w:sz w:val="23"/>
            <w:szCs w:val="23"/>
            <w:lang w:eastAsia="da-DK"/>
          </w:rPr>
          <w:t xml:space="preserve"> Lægemiddelstyrelsen er ikke bekendt med andre og nyere studier af tilstrækkelig kvalitet til at ændre denne anbefaling. </w:t>
        </w:r>
      </w:ins>
    </w:p>
    <w:p w14:paraId="152DBE7A" w14:textId="77777777" w:rsidR="005367EB" w:rsidRPr="005367EB" w:rsidRDefault="005367EB" w:rsidP="005367EB">
      <w:pPr>
        <w:shd w:val="clear" w:color="auto" w:fill="F9F9FB"/>
        <w:spacing w:after="100" w:afterAutospacing="1" w:line="480" w:lineRule="auto"/>
        <w:rPr>
          <w:rFonts w:ascii="Questa-Regular" w:eastAsia="Times New Roman" w:hAnsi="Questa-Regular" w:cs="Segoe UI"/>
          <w:color w:val="212529"/>
          <w:sz w:val="23"/>
          <w:szCs w:val="23"/>
          <w:lang w:eastAsia="da-DK"/>
        </w:rPr>
      </w:pPr>
      <w:r w:rsidRPr="005367EB">
        <w:rPr>
          <w:rFonts w:ascii="Questa-Regular" w:eastAsia="Times New Roman" w:hAnsi="Questa-Regular" w:cs="Segoe UI"/>
          <w:b/>
          <w:bCs/>
          <w:color w:val="212529"/>
          <w:sz w:val="23"/>
          <w:szCs w:val="23"/>
          <w:lang w:eastAsia="da-DK"/>
        </w:rPr>
        <w:t>8.1.1.4.</w:t>
      </w:r>
      <w:r w:rsidRPr="005367EB">
        <w:rPr>
          <w:rFonts w:ascii="Questa-Regular" w:eastAsia="Times New Roman" w:hAnsi="Questa-Regular" w:cs="Segoe UI"/>
          <w:color w:val="212529"/>
          <w:sz w:val="23"/>
          <w:szCs w:val="23"/>
          <w:lang w:eastAsia="da-DK"/>
        </w:rPr>
        <w:t> </w:t>
      </w:r>
      <w:r w:rsidRPr="005367EB">
        <w:rPr>
          <w:rFonts w:ascii="Questa-Regular" w:eastAsia="Times New Roman" w:hAnsi="Questa-Regular" w:cs="Segoe UI"/>
          <w:b/>
          <w:bCs/>
          <w:color w:val="212529"/>
          <w:sz w:val="23"/>
          <w:szCs w:val="23"/>
          <w:lang w:eastAsia="da-DK"/>
        </w:rPr>
        <w:t>Smerter ved slidgigt (</w:t>
      </w:r>
      <w:proofErr w:type="spellStart"/>
      <w:r w:rsidRPr="005367EB">
        <w:rPr>
          <w:rFonts w:ascii="Questa-Regular" w:eastAsia="Times New Roman" w:hAnsi="Questa-Regular" w:cs="Segoe UI"/>
          <w:b/>
          <w:bCs/>
          <w:color w:val="212529"/>
          <w:sz w:val="23"/>
          <w:szCs w:val="23"/>
          <w:lang w:eastAsia="da-DK"/>
        </w:rPr>
        <w:t>osteoartrose</w:t>
      </w:r>
      <w:proofErr w:type="spellEnd"/>
      <w:r w:rsidRPr="005367EB">
        <w:rPr>
          <w:rFonts w:ascii="Questa-Regular" w:eastAsia="Times New Roman" w:hAnsi="Questa-Regular" w:cs="Segoe UI"/>
          <w:b/>
          <w:bCs/>
          <w:color w:val="212529"/>
          <w:sz w:val="23"/>
          <w:szCs w:val="23"/>
          <w:lang w:eastAsia="da-DK"/>
        </w:rPr>
        <w:t>)</w:t>
      </w:r>
    </w:p>
    <w:p w14:paraId="16F1173B" w14:textId="77777777" w:rsidR="005367EB" w:rsidRPr="005367EB" w:rsidRDefault="005367EB" w:rsidP="005367EB">
      <w:pPr>
        <w:shd w:val="clear" w:color="auto" w:fill="F9F9FB"/>
        <w:spacing w:before="60" w:after="0" w:line="480" w:lineRule="auto"/>
        <w:ind w:firstLine="170"/>
        <w:jc w:val="both"/>
        <w:rPr>
          <w:rFonts w:ascii="Questa-Regular" w:eastAsia="Times New Roman" w:hAnsi="Questa-Regular" w:cs="Segoe UI"/>
          <w:color w:val="212529"/>
          <w:sz w:val="23"/>
          <w:szCs w:val="23"/>
          <w:lang w:eastAsia="da-DK"/>
        </w:rPr>
      </w:pPr>
      <w:r w:rsidRPr="005367EB">
        <w:rPr>
          <w:rFonts w:ascii="Questa-Regular" w:eastAsia="Times New Roman" w:hAnsi="Questa-Regular" w:cs="Segoe UI"/>
          <w:color w:val="212529"/>
          <w:sz w:val="23"/>
          <w:szCs w:val="23"/>
          <w:lang w:eastAsia="da-DK"/>
        </w:rPr>
        <w:t>Slidgigt (</w:t>
      </w:r>
      <w:proofErr w:type="spellStart"/>
      <w:r w:rsidRPr="005367EB">
        <w:rPr>
          <w:rFonts w:ascii="Questa-Regular" w:eastAsia="Times New Roman" w:hAnsi="Questa-Regular" w:cs="Segoe UI"/>
          <w:color w:val="212529"/>
          <w:sz w:val="23"/>
          <w:szCs w:val="23"/>
          <w:lang w:eastAsia="da-DK"/>
        </w:rPr>
        <w:t>osteoartrose</w:t>
      </w:r>
      <w:proofErr w:type="spellEnd"/>
      <w:r w:rsidRPr="005367EB">
        <w:rPr>
          <w:rFonts w:ascii="Questa-Regular" w:eastAsia="Times New Roman" w:hAnsi="Questa-Regular" w:cs="Segoe UI"/>
          <w:color w:val="212529"/>
          <w:sz w:val="23"/>
          <w:szCs w:val="23"/>
          <w:lang w:eastAsia="da-DK"/>
        </w:rPr>
        <w:t xml:space="preserve">) er en hyppig årsag til kroniske smerter. </w:t>
      </w:r>
      <w:del w:id="262" w:author="Claus Stage" w:date="2025-03-06T16:09:00Z">
        <w:r w:rsidRPr="17165FCE" w:rsidDel="005367EB">
          <w:rPr>
            <w:rFonts w:ascii="Questa-Regular" w:eastAsia="Times New Roman" w:hAnsi="Questa-Regular" w:cs="Segoe UI"/>
            <w:color w:val="212529"/>
            <w:sz w:val="23"/>
            <w:szCs w:val="23"/>
            <w:lang w:eastAsia="da-DK"/>
          </w:rPr>
          <w:delText xml:space="preserve">Der findes dog p.t. ingen kliniske undersøgelser, der specifikt vurderer virkningen af cannabis ved smerter pga. slidgigt. </w:delText>
        </w:r>
      </w:del>
      <w:r w:rsidRPr="005367EB">
        <w:rPr>
          <w:rFonts w:ascii="Questa-Regular" w:eastAsia="Times New Roman" w:hAnsi="Questa-Regular" w:cs="Segoe UI"/>
          <w:color w:val="212529"/>
          <w:sz w:val="23"/>
          <w:szCs w:val="23"/>
          <w:lang w:eastAsia="da-DK"/>
        </w:rPr>
        <w:t>En systematisk oversigtsartikel fra 2016 konkluderer, at der er utilstrækkelig evidens til en anbefaling af medicinsk cannabis til patienter med slidgigt, rygsmerter eller kronisk leddegigt</w:t>
      </w:r>
      <w:bookmarkStart w:id="263" w:name="Henvisning_id4e365b1a-62b9-4cc4-8ca5-fa4"/>
      <w:r w:rsidR="00D91E35">
        <w:rPr>
          <w:rStyle w:val="Fodnotehenvisning"/>
          <w:rFonts w:ascii="Questa-Regular" w:eastAsia="Times New Roman" w:hAnsi="Questa-Regular" w:cs="Segoe UI"/>
          <w:color w:val="212529"/>
          <w:sz w:val="23"/>
          <w:szCs w:val="23"/>
          <w:lang w:eastAsia="da-DK"/>
        </w:rPr>
        <w:footnoteReference w:id="20"/>
      </w:r>
      <w:bookmarkEnd w:id="263"/>
      <w:r w:rsidRPr="005367EB">
        <w:rPr>
          <w:rFonts w:ascii="Questa-Regular" w:eastAsia="Times New Roman" w:hAnsi="Questa-Regular" w:cs="Segoe UI"/>
          <w:color w:val="212529"/>
          <w:sz w:val="23"/>
          <w:szCs w:val="23"/>
          <w:lang w:eastAsia="da-DK"/>
        </w:rPr>
        <w:t>.</w:t>
      </w:r>
      <w:ins w:id="264" w:author="Claus Stage" w:date="2025-03-06T15:40:00Z">
        <w:r w:rsidR="00CB20BD" w:rsidRPr="17165FCE">
          <w:rPr>
            <w:rFonts w:ascii="Questa-Regular" w:eastAsia="Times New Roman" w:hAnsi="Questa-Regular" w:cs="Segoe UI"/>
            <w:color w:val="212529"/>
            <w:sz w:val="23"/>
            <w:szCs w:val="23"/>
            <w:lang w:eastAsia="da-DK"/>
          </w:rPr>
          <w:t xml:space="preserve"> </w:t>
        </w:r>
      </w:ins>
      <w:ins w:id="265" w:author="Claus Stage" w:date="2025-03-06T16:09:00Z">
        <w:r w:rsidR="00D8342F" w:rsidRPr="17165FCE">
          <w:rPr>
            <w:rFonts w:ascii="Questa-Regular" w:eastAsia="Times New Roman" w:hAnsi="Questa-Regular" w:cs="Segoe UI"/>
            <w:color w:val="212529"/>
            <w:sz w:val="23"/>
            <w:szCs w:val="23"/>
            <w:lang w:eastAsia="da-DK"/>
          </w:rPr>
          <w:t xml:space="preserve">Dette støttes </w:t>
        </w:r>
      </w:ins>
      <w:ins w:id="266" w:author="Claus Stage" w:date="2025-03-06T16:10:00Z">
        <w:r w:rsidR="00D8342F" w:rsidRPr="17165FCE">
          <w:rPr>
            <w:rFonts w:ascii="Questa-Regular" w:eastAsia="Times New Roman" w:hAnsi="Questa-Regular" w:cs="Segoe UI"/>
            <w:color w:val="212529"/>
            <w:sz w:val="23"/>
            <w:szCs w:val="23"/>
            <w:lang w:eastAsia="da-DK"/>
          </w:rPr>
          <w:t xml:space="preserve">af </w:t>
        </w:r>
      </w:ins>
      <w:ins w:id="267" w:author="Claus Stage" w:date="2025-03-06T15:41:00Z">
        <w:r w:rsidR="00CB20BD" w:rsidRPr="17165FCE">
          <w:rPr>
            <w:rFonts w:ascii="Questa-Regular" w:eastAsia="Times New Roman" w:hAnsi="Questa-Regular" w:cs="Segoe UI"/>
            <w:color w:val="212529"/>
            <w:sz w:val="23"/>
            <w:szCs w:val="23"/>
            <w:lang w:eastAsia="da-DK"/>
          </w:rPr>
          <w:t>flere efterfølgende artikler</w:t>
        </w:r>
      </w:ins>
      <w:ins w:id="268" w:author="Sanne Have" w:date="2025-05-12T12:29:00Z">
        <w:r w:rsidR="00CF208E">
          <w:rPr>
            <w:rStyle w:val="Fodnotehenvisning"/>
            <w:rFonts w:ascii="Questa-Regular" w:eastAsia="Times New Roman" w:hAnsi="Questa-Regular" w:cs="Segoe UI"/>
            <w:color w:val="212529"/>
            <w:sz w:val="23"/>
            <w:szCs w:val="23"/>
            <w:lang w:eastAsia="da-DK"/>
          </w:rPr>
          <w:footnoteReference w:id="21"/>
        </w:r>
      </w:ins>
      <w:ins w:id="272" w:author="Claus Stage" w:date="2025-03-06T16:19:00Z">
        <w:r w:rsidR="00D8342F" w:rsidRPr="17165FCE">
          <w:rPr>
            <w:rFonts w:ascii="Questa-Regular" w:eastAsia="Times New Roman" w:hAnsi="Questa-Regular" w:cs="Segoe UI"/>
            <w:color w:val="212529"/>
            <w:sz w:val="23"/>
            <w:szCs w:val="23"/>
            <w:lang w:eastAsia="da-DK"/>
          </w:rPr>
          <w:t>,</w:t>
        </w:r>
      </w:ins>
      <w:ins w:id="273" w:author="Claus Stage" w:date="2025-03-06T15:41:00Z">
        <w:r w:rsidR="00CB20BD" w:rsidRPr="17165FCE">
          <w:rPr>
            <w:rFonts w:ascii="Questa-Regular" w:eastAsia="Times New Roman" w:hAnsi="Questa-Regular" w:cs="Segoe UI"/>
            <w:color w:val="212529"/>
            <w:sz w:val="23"/>
            <w:szCs w:val="23"/>
            <w:lang w:eastAsia="da-DK"/>
          </w:rPr>
          <w:t xml:space="preserve"> </w:t>
        </w:r>
      </w:ins>
      <w:ins w:id="274" w:author="Claus Stage" w:date="2025-03-06T16:10:00Z">
        <w:r w:rsidR="00D8342F" w:rsidRPr="17165FCE">
          <w:rPr>
            <w:rFonts w:ascii="Questa-Regular" w:eastAsia="Times New Roman" w:hAnsi="Questa-Regular" w:cs="Segoe UI"/>
            <w:color w:val="212529"/>
            <w:sz w:val="23"/>
            <w:szCs w:val="23"/>
            <w:lang w:eastAsia="da-DK"/>
          </w:rPr>
          <w:t xml:space="preserve">som </w:t>
        </w:r>
      </w:ins>
      <w:ins w:id="275" w:author="Claus Stage" w:date="2025-03-06T15:53:00Z">
        <w:r w:rsidR="000517D5" w:rsidRPr="17165FCE">
          <w:rPr>
            <w:rFonts w:ascii="Questa-Regular" w:eastAsia="Times New Roman" w:hAnsi="Questa-Regular" w:cs="Segoe UI"/>
            <w:color w:val="212529"/>
            <w:sz w:val="23"/>
            <w:szCs w:val="23"/>
            <w:lang w:eastAsia="da-DK"/>
          </w:rPr>
          <w:t>enten ikke vist</w:t>
        </w:r>
      </w:ins>
      <w:ins w:id="276" w:author="Claus Stage" w:date="2025-03-06T16:11:00Z">
        <w:r w:rsidR="00D8342F" w:rsidRPr="17165FCE">
          <w:rPr>
            <w:rFonts w:ascii="Questa-Regular" w:eastAsia="Times New Roman" w:hAnsi="Questa-Regular" w:cs="Segoe UI"/>
            <w:color w:val="212529"/>
            <w:sz w:val="23"/>
            <w:szCs w:val="23"/>
            <w:lang w:eastAsia="da-DK"/>
          </w:rPr>
          <w:t>e</w:t>
        </w:r>
      </w:ins>
      <w:ins w:id="277" w:author="Claus Stage" w:date="2025-03-06T15:53:00Z">
        <w:r w:rsidR="000517D5" w:rsidRPr="17165FCE">
          <w:rPr>
            <w:rFonts w:ascii="Questa-Regular" w:eastAsia="Times New Roman" w:hAnsi="Questa-Regular" w:cs="Segoe UI"/>
            <w:color w:val="212529"/>
            <w:sz w:val="23"/>
            <w:szCs w:val="23"/>
            <w:lang w:eastAsia="da-DK"/>
          </w:rPr>
          <w:t xml:space="preserve"> </w:t>
        </w:r>
      </w:ins>
      <w:ins w:id="278" w:author="Claus Stage" w:date="2025-03-06T15:41:00Z">
        <w:r w:rsidR="00CB20BD" w:rsidRPr="17165FCE">
          <w:rPr>
            <w:rFonts w:ascii="Questa-Regular" w:eastAsia="Times New Roman" w:hAnsi="Questa-Regular" w:cs="Segoe UI"/>
            <w:color w:val="212529"/>
            <w:sz w:val="23"/>
            <w:szCs w:val="23"/>
            <w:lang w:eastAsia="da-DK"/>
          </w:rPr>
          <w:t>effekt</w:t>
        </w:r>
      </w:ins>
      <w:ins w:id="279" w:author="Claus Stage" w:date="2025-03-06T15:54:00Z">
        <w:r w:rsidR="000517D5" w:rsidRPr="17165FCE">
          <w:rPr>
            <w:rFonts w:ascii="Questa-Regular" w:eastAsia="Times New Roman" w:hAnsi="Questa-Regular" w:cs="Segoe UI"/>
            <w:color w:val="212529"/>
            <w:sz w:val="23"/>
            <w:szCs w:val="23"/>
            <w:lang w:eastAsia="da-DK"/>
          </w:rPr>
          <w:t xml:space="preserve"> </w:t>
        </w:r>
      </w:ins>
      <w:ins w:id="280" w:author="Claus Stage" w:date="2025-03-06T16:18:00Z">
        <w:r w:rsidR="00D8342F" w:rsidRPr="17165FCE">
          <w:rPr>
            <w:rFonts w:ascii="Questa-Regular" w:eastAsia="Times New Roman" w:hAnsi="Questa-Regular" w:cs="Segoe UI"/>
            <w:color w:val="212529"/>
            <w:sz w:val="23"/>
            <w:szCs w:val="23"/>
            <w:lang w:eastAsia="da-DK"/>
          </w:rPr>
          <w:t xml:space="preserve">eller viste effekt på baggrund af data af lav kvalitet ved </w:t>
        </w:r>
      </w:ins>
      <w:ins w:id="281" w:author="Claus Stage" w:date="2025-03-06T16:19:00Z">
        <w:r w:rsidR="00676085" w:rsidRPr="17165FCE">
          <w:rPr>
            <w:rFonts w:ascii="Questa-Regular" w:eastAsia="Times New Roman" w:hAnsi="Questa-Regular" w:cs="Segoe UI"/>
            <w:color w:val="212529"/>
            <w:sz w:val="23"/>
            <w:szCs w:val="23"/>
            <w:lang w:eastAsia="da-DK"/>
          </w:rPr>
          <w:t xml:space="preserve">behandling </w:t>
        </w:r>
      </w:ins>
      <w:ins w:id="282" w:author="Claus Stage" w:date="2025-03-06T16:18:00Z">
        <w:r w:rsidR="00D8342F" w:rsidRPr="17165FCE">
          <w:rPr>
            <w:rFonts w:ascii="Questa-Regular" w:eastAsia="Times New Roman" w:hAnsi="Questa-Regular" w:cs="Segoe UI"/>
            <w:color w:val="212529"/>
            <w:sz w:val="23"/>
            <w:szCs w:val="23"/>
            <w:lang w:eastAsia="da-DK"/>
          </w:rPr>
          <w:t xml:space="preserve">af patienter med slidgigt eller </w:t>
        </w:r>
      </w:ins>
      <w:ins w:id="283" w:author="Claus Stage" w:date="2025-03-06T16:16:00Z">
        <w:r w:rsidR="00D8342F" w:rsidRPr="17165FCE">
          <w:rPr>
            <w:rFonts w:ascii="Questa-Regular" w:eastAsia="Times New Roman" w:hAnsi="Questa-Regular" w:cs="Segoe UI"/>
            <w:color w:val="212529"/>
            <w:sz w:val="23"/>
            <w:szCs w:val="23"/>
            <w:lang w:eastAsia="da-DK"/>
          </w:rPr>
          <w:t>lænderygsmerter</w:t>
        </w:r>
      </w:ins>
      <w:ins w:id="284" w:author="Claus Stage" w:date="2025-03-06T16:19:00Z">
        <w:r w:rsidR="00676085" w:rsidRPr="17165FCE">
          <w:rPr>
            <w:rFonts w:ascii="Questa-Regular" w:eastAsia="Times New Roman" w:hAnsi="Questa-Regular" w:cs="Segoe UI"/>
            <w:color w:val="212529"/>
            <w:sz w:val="23"/>
            <w:szCs w:val="23"/>
            <w:lang w:eastAsia="da-DK"/>
          </w:rPr>
          <w:t xml:space="preserve"> med </w:t>
        </w:r>
      </w:ins>
      <w:ins w:id="285" w:author="Claus Stage" w:date="2025-03-06T16:21:00Z">
        <w:r w:rsidR="00676085" w:rsidRPr="17165FCE">
          <w:rPr>
            <w:rFonts w:ascii="Questa-Regular" w:eastAsia="Times New Roman" w:hAnsi="Questa-Regular" w:cs="Segoe UI"/>
            <w:color w:val="212529"/>
            <w:sz w:val="23"/>
            <w:szCs w:val="23"/>
            <w:lang w:eastAsia="da-DK"/>
          </w:rPr>
          <w:t>medicinsk cannabis</w:t>
        </w:r>
      </w:ins>
      <w:ins w:id="286" w:author="Claus Stage" w:date="2025-03-06T15:55:00Z">
        <w:r w:rsidR="000517D5" w:rsidRPr="17165FCE">
          <w:rPr>
            <w:rFonts w:ascii="Questa-Regular" w:eastAsia="Times New Roman" w:hAnsi="Questa-Regular" w:cs="Segoe UI"/>
            <w:color w:val="212529"/>
            <w:sz w:val="23"/>
            <w:szCs w:val="23"/>
            <w:lang w:eastAsia="da-DK"/>
          </w:rPr>
          <w:t xml:space="preserve">. </w:t>
        </w:r>
      </w:ins>
      <w:del w:id="287" w:author="Claus Stage" w:date="2025-03-06T15:58:00Z">
        <w:r w:rsidRPr="17165FCE" w:rsidDel="005367EB">
          <w:rPr>
            <w:rFonts w:ascii="Questa-Regular" w:eastAsia="Times New Roman" w:hAnsi="Questa-Regular" w:cs="Segoe UI"/>
            <w:color w:val="212529"/>
            <w:sz w:val="23"/>
            <w:szCs w:val="23"/>
            <w:lang w:eastAsia="da-DK"/>
          </w:rPr>
          <w:delText xml:space="preserve"> </w:delText>
        </w:r>
      </w:del>
      <w:r w:rsidRPr="005367EB">
        <w:rPr>
          <w:rFonts w:ascii="Questa-Regular" w:eastAsia="Times New Roman" w:hAnsi="Questa-Regular" w:cs="Segoe UI"/>
          <w:color w:val="212529"/>
          <w:sz w:val="23"/>
          <w:szCs w:val="23"/>
          <w:lang w:eastAsia="da-DK"/>
        </w:rPr>
        <w:t>Det vurderes, at smerter ved slidgigt ikke er relevant at behandle med medicinsk cannabis.</w:t>
      </w:r>
      <w:ins w:id="288" w:author="Claus Stage" w:date="2025-03-06T09:07:00Z">
        <w:r w:rsidR="00EA75AA" w:rsidRPr="17165FCE">
          <w:rPr>
            <w:rFonts w:ascii="Questa-Regular" w:eastAsia="Times New Roman" w:hAnsi="Questa-Regular" w:cs="Segoe UI"/>
            <w:color w:val="212529"/>
            <w:sz w:val="23"/>
            <w:szCs w:val="23"/>
            <w:lang w:eastAsia="da-DK"/>
          </w:rPr>
          <w:t xml:space="preserve"> Lægemiddelstyrelsen er ikke bekendt med andre og nyere studier af tilstrækkelig kvalitet til at ændre denne anbefaling.</w:t>
        </w:r>
      </w:ins>
    </w:p>
    <w:p w14:paraId="3A14E74C" w14:textId="77777777" w:rsidR="008631AB" w:rsidRDefault="008631AB" w:rsidP="005367EB">
      <w:pPr>
        <w:shd w:val="clear" w:color="auto" w:fill="F9F9FB"/>
        <w:spacing w:after="100" w:afterAutospacing="1" w:line="480" w:lineRule="auto"/>
        <w:rPr>
          <w:ins w:id="289" w:author="Sanne Have" w:date="2025-11-10T08:23:00Z"/>
          <w:rFonts w:ascii="Questa-Regular" w:eastAsia="Times New Roman" w:hAnsi="Questa-Regular" w:cs="Segoe UI"/>
          <w:b/>
          <w:bCs/>
          <w:color w:val="212529"/>
          <w:sz w:val="23"/>
          <w:szCs w:val="23"/>
          <w:lang w:eastAsia="da-DK"/>
        </w:rPr>
      </w:pPr>
    </w:p>
    <w:p w14:paraId="4EFA1AEC" w14:textId="77777777" w:rsidR="005367EB" w:rsidRPr="005367EB" w:rsidRDefault="005367EB" w:rsidP="005367EB">
      <w:pPr>
        <w:shd w:val="clear" w:color="auto" w:fill="F9F9FB"/>
        <w:spacing w:after="100" w:afterAutospacing="1" w:line="480" w:lineRule="auto"/>
        <w:rPr>
          <w:rFonts w:ascii="Questa-Regular" w:eastAsia="Times New Roman" w:hAnsi="Questa-Regular" w:cs="Segoe UI"/>
          <w:color w:val="212529"/>
          <w:sz w:val="23"/>
          <w:szCs w:val="23"/>
          <w:lang w:eastAsia="da-DK"/>
        </w:rPr>
      </w:pPr>
      <w:r w:rsidRPr="005367EB">
        <w:rPr>
          <w:rFonts w:ascii="Questa-Regular" w:eastAsia="Times New Roman" w:hAnsi="Questa-Regular" w:cs="Segoe UI"/>
          <w:b/>
          <w:bCs/>
          <w:color w:val="212529"/>
          <w:sz w:val="23"/>
          <w:szCs w:val="23"/>
          <w:lang w:eastAsia="da-DK"/>
        </w:rPr>
        <w:t>8.1.1.5.</w:t>
      </w:r>
      <w:r w:rsidRPr="005367EB">
        <w:rPr>
          <w:rFonts w:ascii="Questa-Regular" w:eastAsia="Times New Roman" w:hAnsi="Questa-Regular" w:cs="Segoe UI"/>
          <w:color w:val="212529"/>
          <w:sz w:val="23"/>
          <w:szCs w:val="23"/>
          <w:lang w:eastAsia="da-DK"/>
        </w:rPr>
        <w:t> </w:t>
      </w:r>
      <w:r w:rsidRPr="005367EB">
        <w:rPr>
          <w:rFonts w:ascii="Questa-Regular" w:eastAsia="Times New Roman" w:hAnsi="Questa-Regular" w:cs="Segoe UI"/>
          <w:b/>
          <w:bCs/>
          <w:color w:val="212529"/>
          <w:sz w:val="23"/>
          <w:szCs w:val="23"/>
          <w:lang w:eastAsia="da-DK"/>
        </w:rPr>
        <w:t>Smerter ved knogleskørhed (osteoporose)</w:t>
      </w:r>
    </w:p>
    <w:p w14:paraId="6BE7BCD4" w14:textId="77777777" w:rsidR="005367EB" w:rsidRPr="005367EB" w:rsidRDefault="005367EB" w:rsidP="005367EB">
      <w:pPr>
        <w:shd w:val="clear" w:color="auto" w:fill="F9F9FB"/>
        <w:spacing w:before="60" w:after="0" w:line="480" w:lineRule="auto"/>
        <w:ind w:firstLine="170"/>
        <w:jc w:val="both"/>
        <w:rPr>
          <w:rFonts w:ascii="Questa-Regular" w:eastAsia="Times New Roman" w:hAnsi="Questa-Regular" w:cs="Segoe UI"/>
          <w:color w:val="212529"/>
          <w:sz w:val="23"/>
          <w:szCs w:val="23"/>
          <w:lang w:eastAsia="da-DK"/>
        </w:rPr>
      </w:pPr>
      <w:r w:rsidRPr="005367EB">
        <w:rPr>
          <w:rFonts w:ascii="Questa-Regular" w:eastAsia="Times New Roman" w:hAnsi="Questa-Regular" w:cs="Segoe UI"/>
          <w:color w:val="212529"/>
          <w:sz w:val="23"/>
          <w:szCs w:val="23"/>
          <w:lang w:eastAsia="da-DK"/>
        </w:rPr>
        <w:t>Der findes p.t. ingen kliniske undersøgelser, der specifikt vurderer virkningen af medicinsk cannabis ved kroniske smerter pga. osteoporose. Det vurderes, at smerter ved knogleskørhed ikke er relevant at behandle med medicinsk cannabis.</w:t>
      </w:r>
      <w:ins w:id="290" w:author="Claus Stage" w:date="2025-03-06T09:07:00Z">
        <w:r w:rsidR="00EA75AA">
          <w:rPr>
            <w:rFonts w:ascii="Questa-Regular" w:eastAsia="Times New Roman" w:hAnsi="Questa-Regular" w:cs="Segoe UI"/>
            <w:color w:val="212529"/>
            <w:sz w:val="23"/>
            <w:szCs w:val="23"/>
            <w:lang w:eastAsia="da-DK"/>
          </w:rPr>
          <w:t xml:space="preserve"> </w:t>
        </w:r>
      </w:ins>
    </w:p>
    <w:p w14:paraId="3443FCD7" w14:textId="77777777" w:rsidR="005367EB" w:rsidRPr="005367EB" w:rsidRDefault="005367EB" w:rsidP="005367EB">
      <w:pPr>
        <w:shd w:val="clear" w:color="auto" w:fill="F9F9FB"/>
        <w:spacing w:before="60" w:after="0" w:line="480" w:lineRule="auto"/>
        <w:ind w:firstLine="170"/>
        <w:jc w:val="both"/>
        <w:rPr>
          <w:rFonts w:ascii="Questa-Regular" w:eastAsia="Times New Roman" w:hAnsi="Questa-Regular" w:cs="Segoe UI"/>
          <w:color w:val="212529"/>
          <w:sz w:val="23"/>
          <w:szCs w:val="23"/>
          <w:lang w:eastAsia="da-DK"/>
        </w:rPr>
      </w:pPr>
      <w:r w:rsidRPr="008631AB">
        <w:rPr>
          <w:rFonts w:ascii="Questa-Regular" w:eastAsia="Times New Roman" w:hAnsi="Questa-Regular" w:cs="Segoe UI"/>
          <w:bCs/>
          <w:i/>
          <w:iCs/>
          <w:color w:val="212529"/>
          <w:sz w:val="23"/>
          <w:szCs w:val="23"/>
          <w:lang w:eastAsia="da-DK"/>
        </w:rPr>
        <w:t>Sammenfat</w:t>
      </w:r>
      <w:ins w:id="291" w:author="Sanne Have" w:date="2025-11-10T08:28:00Z">
        <w:r w:rsidR="008631AB" w:rsidRPr="008631AB">
          <w:rPr>
            <w:rFonts w:ascii="Questa-Regular" w:eastAsia="Times New Roman" w:hAnsi="Questa-Regular" w:cs="Segoe UI"/>
            <w:bCs/>
            <w:i/>
            <w:iCs/>
            <w:color w:val="212529"/>
            <w:sz w:val="23"/>
            <w:szCs w:val="23"/>
            <w:lang w:eastAsia="da-DK"/>
          </w:rPr>
          <w:t>tende</w:t>
        </w:r>
        <w:r w:rsidR="008631AB" w:rsidRPr="008631AB">
          <w:rPr>
            <w:rFonts w:ascii="Questa-Regular" w:eastAsia="Times New Roman" w:hAnsi="Questa-Regular" w:cs="Segoe UI"/>
            <w:bCs/>
            <w:iCs/>
            <w:color w:val="212529"/>
            <w:sz w:val="23"/>
            <w:szCs w:val="23"/>
            <w:lang w:eastAsia="da-DK"/>
          </w:rPr>
          <w:t xml:space="preserve"> er det således for så vidt angår </w:t>
        </w:r>
      </w:ins>
      <w:del w:id="292" w:author="Sanne Have" w:date="2025-11-10T08:28:00Z">
        <w:r w:rsidRPr="008631AB" w:rsidDel="008631AB">
          <w:rPr>
            <w:rFonts w:ascii="Questa-Regular" w:eastAsia="Times New Roman" w:hAnsi="Questa-Regular" w:cs="Segoe UI"/>
            <w:bCs/>
            <w:iCs/>
            <w:color w:val="212529"/>
            <w:sz w:val="23"/>
            <w:szCs w:val="23"/>
            <w:lang w:eastAsia="da-DK"/>
          </w:rPr>
          <w:delText xml:space="preserve">ning af </w:delText>
        </w:r>
      </w:del>
      <w:r w:rsidRPr="008631AB">
        <w:rPr>
          <w:rFonts w:ascii="Questa-Regular" w:eastAsia="Times New Roman" w:hAnsi="Questa-Regular" w:cs="Segoe UI"/>
          <w:bCs/>
          <w:iCs/>
          <w:color w:val="212529"/>
          <w:sz w:val="23"/>
          <w:szCs w:val="23"/>
          <w:lang w:eastAsia="da-DK"/>
        </w:rPr>
        <w:t>medicinsk cannabis' virkning på ikke maligne kroniske smertetilstande</w:t>
      </w:r>
      <w:ins w:id="293" w:author="Sanne Have" w:date="2025-11-10T08:28:00Z">
        <w:r w:rsidR="008631AB" w:rsidRPr="008631AB">
          <w:rPr>
            <w:rFonts w:ascii="Questa-Regular" w:eastAsia="Times New Roman" w:hAnsi="Questa-Regular" w:cs="Segoe UI"/>
            <w:bCs/>
            <w:iCs/>
            <w:color w:val="212529"/>
            <w:sz w:val="23"/>
            <w:szCs w:val="23"/>
            <w:lang w:eastAsia="da-DK"/>
          </w:rPr>
          <w:t xml:space="preserve"> vurderingen, at</w:t>
        </w:r>
        <w:r w:rsidR="008631AB" w:rsidRPr="008631AB">
          <w:rPr>
            <w:rFonts w:ascii="Questa-Regular" w:eastAsia="Times New Roman" w:hAnsi="Questa-Regular" w:cs="Segoe UI"/>
            <w:bCs/>
            <w:i/>
            <w:iCs/>
            <w:color w:val="212529"/>
            <w:sz w:val="23"/>
            <w:szCs w:val="23"/>
            <w:lang w:eastAsia="da-DK"/>
          </w:rPr>
          <w:t xml:space="preserve"> </w:t>
        </w:r>
      </w:ins>
      <w:del w:id="294" w:author="Sanne Have" w:date="2025-11-10T08:28:00Z">
        <w:r w:rsidRPr="008631AB" w:rsidDel="008631AB">
          <w:rPr>
            <w:rFonts w:ascii="Questa-Regular" w:eastAsia="Times New Roman" w:hAnsi="Questa-Regular" w:cs="Segoe UI"/>
            <w:bCs/>
            <w:i/>
            <w:iCs/>
            <w:color w:val="212529"/>
            <w:sz w:val="23"/>
            <w:szCs w:val="23"/>
            <w:lang w:eastAsia="da-DK"/>
          </w:rPr>
          <w:delText>:</w:delText>
        </w:r>
        <w:r w:rsidRPr="008631AB" w:rsidDel="008631AB">
          <w:rPr>
            <w:rFonts w:ascii="Questa-Regular" w:eastAsia="Times New Roman" w:hAnsi="Questa-Regular" w:cs="Segoe UI"/>
            <w:color w:val="212529"/>
            <w:sz w:val="23"/>
            <w:szCs w:val="23"/>
            <w:lang w:eastAsia="da-DK"/>
          </w:rPr>
          <w:delText> E</w:delText>
        </w:r>
      </w:del>
      <w:ins w:id="295" w:author="Sanne Have" w:date="2025-11-10T08:28:00Z">
        <w:r w:rsidR="008631AB" w:rsidRPr="008631AB">
          <w:rPr>
            <w:rFonts w:ascii="Questa-Regular" w:eastAsia="Times New Roman" w:hAnsi="Questa-Regular" w:cs="Segoe UI"/>
            <w:color w:val="212529"/>
            <w:sz w:val="23"/>
            <w:szCs w:val="23"/>
            <w:lang w:eastAsia="da-DK"/>
          </w:rPr>
          <w:t>e</w:t>
        </w:r>
      </w:ins>
      <w:r w:rsidRPr="008631AB">
        <w:rPr>
          <w:rFonts w:ascii="Questa-Regular" w:eastAsia="Times New Roman" w:hAnsi="Questa-Regular" w:cs="Segoe UI"/>
          <w:color w:val="212529"/>
          <w:sz w:val="23"/>
          <w:szCs w:val="23"/>
          <w:lang w:eastAsia="da-DK"/>
        </w:rPr>
        <w:t>vidensen</w:t>
      </w:r>
      <w:r w:rsidRPr="005367EB">
        <w:rPr>
          <w:rFonts w:ascii="Questa-Regular" w:eastAsia="Times New Roman" w:hAnsi="Questa-Regular" w:cs="Segoe UI"/>
          <w:color w:val="212529"/>
          <w:sz w:val="23"/>
          <w:szCs w:val="23"/>
          <w:lang w:eastAsia="da-DK"/>
        </w:rPr>
        <w:t xml:space="preserve"> for virkning er bedst, hvad angår neuropatiske smerter, mens den er begrænset eller ikke eksisterende for alle andre ikke maligne kroniske smertetilstande. De tilgrundliggende kliniske studier er korttidsforsøg oftest med placebo som kontrol. Der er anvendt forskellige cannabispræparationer og dosis af THC varierer.</w:t>
      </w:r>
    </w:p>
    <w:p w14:paraId="2F478645" w14:textId="77777777" w:rsidR="005367EB" w:rsidRPr="005367EB" w:rsidRDefault="005367EB" w:rsidP="005367EB">
      <w:pPr>
        <w:shd w:val="clear" w:color="auto" w:fill="F9F9FB"/>
        <w:spacing w:after="100" w:afterAutospacing="1" w:line="480" w:lineRule="auto"/>
        <w:rPr>
          <w:rFonts w:ascii="Questa-Regular" w:eastAsia="Times New Roman" w:hAnsi="Questa-Regular" w:cs="Segoe UI"/>
          <w:color w:val="212529"/>
          <w:sz w:val="23"/>
          <w:szCs w:val="23"/>
          <w:lang w:eastAsia="da-DK"/>
        </w:rPr>
      </w:pPr>
      <w:r w:rsidRPr="005367EB">
        <w:rPr>
          <w:rFonts w:ascii="Questa-Regular" w:eastAsia="Times New Roman" w:hAnsi="Questa-Regular" w:cs="Segoe UI"/>
          <w:b/>
          <w:bCs/>
          <w:color w:val="212529"/>
          <w:sz w:val="23"/>
          <w:szCs w:val="23"/>
          <w:lang w:eastAsia="da-DK"/>
        </w:rPr>
        <w:t>8.1.1.6.</w:t>
      </w:r>
      <w:r w:rsidRPr="005367EB">
        <w:rPr>
          <w:rFonts w:ascii="Questa-Regular" w:eastAsia="Times New Roman" w:hAnsi="Questa-Regular" w:cs="Segoe UI"/>
          <w:color w:val="212529"/>
          <w:sz w:val="23"/>
          <w:szCs w:val="23"/>
          <w:lang w:eastAsia="da-DK"/>
        </w:rPr>
        <w:t> </w:t>
      </w:r>
      <w:r w:rsidRPr="005367EB">
        <w:rPr>
          <w:rFonts w:ascii="Questa-Regular" w:eastAsia="Times New Roman" w:hAnsi="Questa-Regular" w:cs="Segoe UI"/>
          <w:b/>
          <w:bCs/>
          <w:color w:val="212529"/>
          <w:sz w:val="23"/>
          <w:szCs w:val="23"/>
          <w:lang w:eastAsia="da-DK"/>
        </w:rPr>
        <w:t>Cancersmerter</w:t>
      </w:r>
    </w:p>
    <w:p w14:paraId="65F6C773" w14:textId="77777777" w:rsidR="005367EB" w:rsidRPr="005367EB" w:rsidRDefault="005367EB" w:rsidP="005367EB">
      <w:pPr>
        <w:shd w:val="clear" w:color="auto" w:fill="F9F9FB"/>
        <w:spacing w:before="60" w:after="0" w:line="480" w:lineRule="auto"/>
        <w:ind w:firstLine="170"/>
        <w:jc w:val="both"/>
        <w:rPr>
          <w:rFonts w:ascii="Questa-Regular" w:eastAsia="Times New Roman" w:hAnsi="Questa-Regular" w:cs="Segoe UI"/>
          <w:color w:val="212529"/>
          <w:sz w:val="23"/>
          <w:szCs w:val="23"/>
          <w:lang w:eastAsia="da-DK"/>
        </w:rPr>
      </w:pPr>
      <w:r w:rsidRPr="005367EB">
        <w:rPr>
          <w:rFonts w:ascii="Questa-Regular" w:eastAsia="Times New Roman" w:hAnsi="Questa-Regular" w:cs="Segoe UI"/>
          <w:color w:val="212529"/>
          <w:sz w:val="23"/>
          <w:szCs w:val="23"/>
          <w:lang w:eastAsia="da-DK"/>
        </w:rPr>
        <w:t xml:space="preserve">Det vurderes, at cancersmerter kan være relevant at behandle med medicinsk cannabis, da sådanne smerter ofte har en neuropatisk komponent, men det skal bemærkes, at </w:t>
      </w:r>
      <w:proofErr w:type="spellStart"/>
      <w:r w:rsidRPr="005367EB">
        <w:rPr>
          <w:rFonts w:ascii="Questa-Regular" w:eastAsia="Times New Roman" w:hAnsi="Questa-Regular" w:cs="Segoe UI"/>
          <w:color w:val="212529"/>
          <w:sz w:val="23"/>
          <w:szCs w:val="23"/>
          <w:lang w:eastAsia="da-DK"/>
        </w:rPr>
        <w:t>Sativex</w:t>
      </w:r>
      <w:proofErr w:type="spellEnd"/>
      <w:r w:rsidRPr="005367EB">
        <w:rPr>
          <w:rFonts w:ascii="Questa-Regular" w:eastAsia="Times New Roman" w:hAnsi="Questa-Regular" w:cs="Segoe UI"/>
          <w:color w:val="212529"/>
          <w:sz w:val="23"/>
          <w:szCs w:val="23"/>
          <w:lang w:eastAsia="da-DK"/>
        </w:rPr>
        <w:t xml:space="preserve">® i to store fase III undersøgelser ikke viste effekt på det primære endepunkt (patientens egen vurdering af smerteintensitet), og dermed ikke var bedre end placebo til lindring af smerter hos cancerpatienter. Der findes kun begrænsede data for </w:t>
      </w:r>
      <w:proofErr w:type="spellStart"/>
      <w:r w:rsidRPr="005367EB">
        <w:rPr>
          <w:rFonts w:ascii="Questa-Regular" w:eastAsia="Times New Roman" w:hAnsi="Questa-Regular" w:cs="Segoe UI"/>
          <w:color w:val="212529"/>
          <w:sz w:val="23"/>
          <w:szCs w:val="23"/>
          <w:lang w:eastAsia="da-DK"/>
        </w:rPr>
        <w:t>dronabinol</w:t>
      </w:r>
      <w:proofErr w:type="spellEnd"/>
      <w:r w:rsidRPr="005367EB">
        <w:rPr>
          <w:rFonts w:ascii="Questa-Regular" w:eastAsia="Times New Roman" w:hAnsi="Questa-Regular" w:cs="Segoe UI"/>
          <w:color w:val="212529"/>
          <w:sz w:val="23"/>
          <w:szCs w:val="23"/>
          <w:lang w:eastAsia="da-DK"/>
        </w:rPr>
        <w:t xml:space="preserve">, som har en beskeden analgetisk effekt sml. med placebo, og den mest effektive dosis (20 mg) bevirker sedation. </w:t>
      </w:r>
      <w:del w:id="296" w:author="Claus Stage" w:date="2025-03-06T09:10:00Z">
        <w:r w:rsidRPr="005367EB" w:rsidDel="000974F9">
          <w:rPr>
            <w:rFonts w:ascii="Questa-Regular" w:eastAsia="Times New Roman" w:hAnsi="Questa-Regular" w:cs="Segoe UI"/>
            <w:color w:val="212529"/>
            <w:sz w:val="23"/>
            <w:szCs w:val="23"/>
            <w:lang w:eastAsia="da-DK"/>
          </w:rPr>
          <w:delText>Health Canada har ikke identificeret kliniske studier med rygemarihuana.</w:delText>
        </w:r>
      </w:del>
    </w:p>
    <w:p w14:paraId="474E846F" w14:textId="77777777" w:rsidR="005367EB" w:rsidRPr="005367EB" w:rsidRDefault="005367EB" w:rsidP="005367EB">
      <w:pPr>
        <w:shd w:val="clear" w:color="auto" w:fill="F9F9FB"/>
        <w:spacing w:before="60" w:after="0" w:line="480" w:lineRule="auto"/>
        <w:ind w:firstLine="170"/>
        <w:jc w:val="both"/>
        <w:rPr>
          <w:rFonts w:ascii="Questa-Regular" w:eastAsia="Times New Roman" w:hAnsi="Questa-Regular" w:cs="Segoe UI"/>
          <w:color w:val="212529"/>
          <w:sz w:val="23"/>
          <w:szCs w:val="23"/>
          <w:lang w:eastAsia="da-DK"/>
        </w:rPr>
      </w:pPr>
      <w:r w:rsidRPr="005367EB">
        <w:rPr>
          <w:rFonts w:ascii="Questa-Regular" w:eastAsia="Times New Roman" w:hAnsi="Questa-Regular" w:cs="Segoe UI"/>
          <w:color w:val="212529"/>
          <w:sz w:val="23"/>
          <w:szCs w:val="23"/>
          <w:lang w:eastAsia="da-DK"/>
        </w:rPr>
        <w:t xml:space="preserve">Der er ikke tilstrækkelig evidens til at konkludere, at medicinsk cannabis har en </w:t>
      </w:r>
      <w:proofErr w:type="spellStart"/>
      <w:r w:rsidRPr="005367EB">
        <w:rPr>
          <w:rFonts w:ascii="Questa-Regular" w:eastAsia="Times New Roman" w:hAnsi="Questa-Regular" w:cs="Segoe UI"/>
          <w:color w:val="212529"/>
          <w:sz w:val="23"/>
          <w:szCs w:val="23"/>
          <w:lang w:eastAsia="da-DK"/>
        </w:rPr>
        <w:t>synergistisk</w:t>
      </w:r>
      <w:proofErr w:type="spellEnd"/>
      <w:r w:rsidRPr="005367EB">
        <w:rPr>
          <w:rFonts w:ascii="Questa-Regular" w:eastAsia="Times New Roman" w:hAnsi="Questa-Regular" w:cs="Segoe UI"/>
          <w:color w:val="212529"/>
          <w:sz w:val="23"/>
          <w:szCs w:val="23"/>
          <w:lang w:eastAsia="da-DK"/>
        </w:rPr>
        <w:t xml:space="preserve"> virkning på samtidig behandling med opioider. Et enkelt studie rejser mistanke om, at akutte (postoperative) smerter kan forværres af behandling med et syntetisk THC-præparat (</w:t>
      </w:r>
      <w:proofErr w:type="spellStart"/>
      <w:r w:rsidRPr="005367EB">
        <w:rPr>
          <w:rFonts w:ascii="Questa-Regular" w:eastAsia="Times New Roman" w:hAnsi="Questa-Regular" w:cs="Segoe UI"/>
          <w:color w:val="212529"/>
          <w:sz w:val="23"/>
          <w:szCs w:val="23"/>
          <w:lang w:eastAsia="da-DK"/>
        </w:rPr>
        <w:t>nabilone</w:t>
      </w:r>
      <w:proofErr w:type="spellEnd"/>
      <w:r w:rsidRPr="005367EB">
        <w:rPr>
          <w:rFonts w:ascii="Questa-Regular" w:eastAsia="Times New Roman" w:hAnsi="Questa-Regular" w:cs="Segoe UI"/>
          <w:color w:val="212529"/>
          <w:sz w:val="23"/>
          <w:szCs w:val="23"/>
          <w:lang w:eastAsia="da-DK"/>
        </w:rPr>
        <w:t>)</w:t>
      </w:r>
      <w:bookmarkStart w:id="297" w:name="Henvisning_id1ab8a64b-cbf6-4dd8-8904-52e"/>
      <w:r w:rsidR="00D91E35">
        <w:rPr>
          <w:rStyle w:val="Fodnotehenvisning"/>
          <w:rFonts w:ascii="Questa-Regular" w:eastAsia="Times New Roman" w:hAnsi="Questa-Regular" w:cs="Segoe UI"/>
          <w:color w:val="212529"/>
          <w:sz w:val="23"/>
          <w:szCs w:val="23"/>
          <w:lang w:eastAsia="da-DK"/>
        </w:rPr>
        <w:footnoteReference w:id="22"/>
      </w:r>
      <w:hyperlink r:id="rId11" w:anchor="id1ab8a64b-cbf6-4dd8-8904-52eb7954780d" w:history="1"/>
      <w:bookmarkEnd w:id="297"/>
      <w:r w:rsidRPr="005367EB">
        <w:rPr>
          <w:rFonts w:ascii="Questa-Regular" w:eastAsia="Times New Roman" w:hAnsi="Questa-Regular" w:cs="Segoe UI"/>
          <w:color w:val="212529"/>
          <w:sz w:val="23"/>
          <w:szCs w:val="23"/>
          <w:lang w:eastAsia="da-DK"/>
        </w:rPr>
        <w:t>.</w:t>
      </w:r>
    </w:p>
    <w:p w14:paraId="2A3B6141" w14:textId="77777777" w:rsidR="005367EB" w:rsidRPr="005367EB" w:rsidRDefault="005367EB" w:rsidP="005367EB">
      <w:pPr>
        <w:shd w:val="clear" w:color="auto" w:fill="F9F9FB"/>
        <w:spacing w:after="100" w:afterAutospacing="1" w:line="480" w:lineRule="auto"/>
        <w:rPr>
          <w:rFonts w:ascii="Questa-Regular" w:eastAsia="Times New Roman" w:hAnsi="Questa-Regular" w:cs="Segoe UI"/>
          <w:color w:val="212529"/>
          <w:sz w:val="23"/>
          <w:szCs w:val="23"/>
          <w:lang w:eastAsia="da-DK"/>
        </w:rPr>
      </w:pPr>
      <w:r w:rsidRPr="005367EB">
        <w:rPr>
          <w:rFonts w:ascii="Questa-Regular" w:eastAsia="Times New Roman" w:hAnsi="Questa-Regular" w:cs="Segoe UI"/>
          <w:b/>
          <w:bCs/>
          <w:color w:val="212529"/>
          <w:sz w:val="23"/>
          <w:szCs w:val="23"/>
          <w:lang w:eastAsia="da-DK"/>
        </w:rPr>
        <w:t>8.1.2.</w:t>
      </w:r>
      <w:r w:rsidRPr="005367EB">
        <w:rPr>
          <w:rFonts w:ascii="Questa-Regular" w:eastAsia="Times New Roman" w:hAnsi="Questa-Regular" w:cs="Segoe UI"/>
          <w:color w:val="212529"/>
          <w:sz w:val="23"/>
          <w:szCs w:val="23"/>
          <w:lang w:eastAsia="da-DK"/>
        </w:rPr>
        <w:t> </w:t>
      </w:r>
      <w:r w:rsidRPr="005367EB">
        <w:rPr>
          <w:rFonts w:ascii="Questa-Regular" w:eastAsia="Times New Roman" w:hAnsi="Questa-Regular" w:cs="Segoe UI"/>
          <w:b/>
          <w:bCs/>
          <w:color w:val="212529"/>
          <w:sz w:val="23"/>
          <w:szCs w:val="23"/>
          <w:lang w:eastAsia="da-DK"/>
        </w:rPr>
        <w:t>Multipel sklerose (MS)</w:t>
      </w:r>
    </w:p>
    <w:p w14:paraId="430EC6AA" w14:textId="77777777" w:rsidR="005367EB" w:rsidRPr="005367EB" w:rsidRDefault="005367EB" w:rsidP="005367EB">
      <w:pPr>
        <w:shd w:val="clear" w:color="auto" w:fill="F9F9FB"/>
        <w:spacing w:before="60" w:after="0" w:line="480" w:lineRule="auto"/>
        <w:ind w:firstLine="170"/>
        <w:jc w:val="both"/>
        <w:rPr>
          <w:rFonts w:ascii="Questa-Regular" w:eastAsia="Times New Roman" w:hAnsi="Questa-Regular" w:cs="Segoe UI"/>
          <w:color w:val="212529"/>
          <w:sz w:val="23"/>
          <w:szCs w:val="23"/>
          <w:lang w:eastAsia="da-DK"/>
        </w:rPr>
      </w:pPr>
      <w:proofErr w:type="spellStart"/>
      <w:r w:rsidRPr="005367EB">
        <w:rPr>
          <w:rFonts w:ascii="Questa-Regular" w:eastAsia="Times New Roman" w:hAnsi="Questa-Regular" w:cs="Segoe UI"/>
          <w:color w:val="212529"/>
          <w:sz w:val="23"/>
          <w:szCs w:val="23"/>
          <w:lang w:eastAsia="da-DK"/>
        </w:rPr>
        <w:t>Sativex</w:t>
      </w:r>
      <w:proofErr w:type="spellEnd"/>
      <w:r w:rsidRPr="005367EB">
        <w:rPr>
          <w:rFonts w:ascii="Questa-Regular" w:eastAsia="Times New Roman" w:hAnsi="Questa-Regular" w:cs="Segoe UI"/>
          <w:color w:val="212529"/>
          <w:sz w:val="23"/>
          <w:szCs w:val="23"/>
          <w:lang w:eastAsia="da-DK"/>
        </w:rPr>
        <w:t>® er godkendt til symptomlindring hos voksne patienter med moderat til svær spasticitet på grund af multipel sklerose (MS), som ikke har responderet tilstrækkeligt på anden antispastisk medicin, og som viser klinisk signifikant forbedring i spasticitetsrelaterede symptomer under en initial afprøvning af behandlingen. Der foreligger en RADS vejledning og et baggrundsnotat. Effekten af behandling har primært kunnet påvises for subjektive symptomer på spasticitet og er af en relativt beskeden størrelse. Da der samtidig er et betydeligt placeborespons, og da effekten ikke har kunnet påvises i alle studier, er det RADS fagudvalgets opfattelse, at der højst er moderat evidens for behandlingens gavnlige effekt. Behandling er hos en del forbundet med bivirkninger, men overordnet set er der tale om en relativt sikker behandling</w:t>
      </w:r>
      <w:bookmarkStart w:id="298" w:name="Henvisning_ida7983bd2-a029-4808-8c45-ef4"/>
      <w:r w:rsidR="00D91E35">
        <w:rPr>
          <w:rStyle w:val="Fodnotehenvisning"/>
          <w:rFonts w:ascii="Questa-Regular" w:eastAsia="Times New Roman" w:hAnsi="Questa-Regular" w:cs="Segoe UI"/>
          <w:color w:val="212529"/>
          <w:sz w:val="23"/>
          <w:szCs w:val="23"/>
          <w:lang w:eastAsia="da-DK"/>
        </w:rPr>
        <w:footnoteReference w:id="23"/>
      </w:r>
      <w:bookmarkEnd w:id="298"/>
      <w:r w:rsidRPr="005367EB">
        <w:rPr>
          <w:rFonts w:ascii="Questa-Regular" w:eastAsia="Times New Roman" w:hAnsi="Questa-Regular" w:cs="Segoe UI"/>
          <w:color w:val="212529"/>
          <w:sz w:val="23"/>
          <w:szCs w:val="23"/>
          <w:lang w:eastAsia="da-DK"/>
        </w:rPr>
        <w:t>.</w:t>
      </w:r>
    </w:p>
    <w:p w14:paraId="28E84F9C" w14:textId="77777777" w:rsidR="005367EB" w:rsidRPr="005367EB" w:rsidRDefault="005367EB" w:rsidP="005367EB">
      <w:pPr>
        <w:shd w:val="clear" w:color="auto" w:fill="F9F9FB"/>
        <w:spacing w:before="60" w:after="0" w:line="480" w:lineRule="auto"/>
        <w:ind w:firstLine="170"/>
        <w:jc w:val="both"/>
        <w:rPr>
          <w:rFonts w:ascii="Questa-Regular" w:eastAsia="Times New Roman" w:hAnsi="Questa-Regular" w:cs="Segoe UI"/>
          <w:color w:val="212529"/>
          <w:sz w:val="23"/>
          <w:szCs w:val="23"/>
          <w:lang w:eastAsia="da-DK"/>
        </w:rPr>
      </w:pPr>
      <w:r w:rsidRPr="005367EB">
        <w:rPr>
          <w:rFonts w:ascii="Questa-Regular" w:eastAsia="Times New Roman" w:hAnsi="Questa-Regular" w:cs="Segoe UI"/>
          <w:color w:val="212529"/>
          <w:sz w:val="23"/>
          <w:szCs w:val="23"/>
          <w:lang w:eastAsia="da-DK"/>
        </w:rPr>
        <w:t xml:space="preserve">Centrale nervesmerter og smertefuld spasticitet ved MS kan være relevant at behandle med medicinsk cannabis. For indikationen </w:t>
      </w:r>
      <w:proofErr w:type="spellStart"/>
      <w:r w:rsidRPr="005367EB">
        <w:rPr>
          <w:rFonts w:ascii="Questa-Regular" w:eastAsia="Times New Roman" w:hAnsi="Questa-Regular" w:cs="Segoe UI"/>
          <w:color w:val="212529"/>
          <w:sz w:val="23"/>
          <w:szCs w:val="23"/>
          <w:lang w:eastAsia="da-DK"/>
        </w:rPr>
        <w:t>neurogen</w:t>
      </w:r>
      <w:proofErr w:type="spellEnd"/>
      <w:r w:rsidRPr="005367EB">
        <w:rPr>
          <w:rFonts w:ascii="Questa-Regular" w:eastAsia="Times New Roman" w:hAnsi="Questa-Regular" w:cs="Segoe UI"/>
          <w:color w:val="212529"/>
          <w:sz w:val="23"/>
          <w:szCs w:val="23"/>
          <w:lang w:eastAsia="da-DK"/>
        </w:rPr>
        <w:t xml:space="preserve"> vandladningsforstyrrelse ved MS er relevansen tvivlsom, eftersom der ikke er dokumenteret effekt på inkontinens, men derimod på en række sekundære patient rapporterede endemål (bl.a. generende vandladningstrang).</w:t>
      </w:r>
    </w:p>
    <w:p w14:paraId="7342E411" w14:textId="77777777" w:rsidR="005367EB" w:rsidRPr="005367EB" w:rsidRDefault="005367EB" w:rsidP="005367EB">
      <w:pPr>
        <w:shd w:val="clear" w:color="auto" w:fill="F9F9FB"/>
        <w:spacing w:after="100" w:afterAutospacing="1" w:line="480" w:lineRule="auto"/>
        <w:rPr>
          <w:rFonts w:ascii="Questa-Regular" w:eastAsia="Times New Roman" w:hAnsi="Questa-Regular" w:cs="Segoe UI"/>
          <w:color w:val="212529"/>
          <w:sz w:val="23"/>
          <w:szCs w:val="23"/>
          <w:lang w:eastAsia="da-DK"/>
        </w:rPr>
      </w:pPr>
      <w:r w:rsidRPr="005367EB">
        <w:rPr>
          <w:rFonts w:ascii="Questa-Regular" w:eastAsia="Times New Roman" w:hAnsi="Questa-Regular" w:cs="Segoe UI"/>
          <w:b/>
          <w:bCs/>
          <w:color w:val="212529"/>
          <w:sz w:val="23"/>
          <w:szCs w:val="23"/>
          <w:lang w:eastAsia="da-DK"/>
        </w:rPr>
        <w:t>8.1.3.</w:t>
      </w:r>
      <w:r w:rsidRPr="005367EB">
        <w:rPr>
          <w:rFonts w:ascii="Questa-Regular" w:eastAsia="Times New Roman" w:hAnsi="Questa-Regular" w:cs="Segoe UI"/>
          <w:color w:val="212529"/>
          <w:sz w:val="23"/>
          <w:szCs w:val="23"/>
          <w:lang w:eastAsia="da-DK"/>
        </w:rPr>
        <w:t> </w:t>
      </w:r>
      <w:ins w:id="299" w:author="Claus Stage" w:date="2025-10-31T09:40:00Z">
        <w:r w:rsidR="00E16B54" w:rsidRPr="00E16B54">
          <w:rPr>
            <w:rFonts w:ascii="Questa-Regular" w:eastAsia="Times New Roman" w:hAnsi="Questa-Regular" w:cs="Segoe UI"/>
            <w:b/>
            <w:color w:val="212529"/>
            <w:sz w:val="23"/>
            <w:szCs w:val="23"/>
            <w:lang w:eastAsia="da-DK"/>
          </w:rPr>
          <w:t>Smerter ved</w:t>
        </w:r>
        <w:r w:rsidR="00E16B54">
          <w:rPr>
            <w:rFonts w:ascii="Questa-Regular" w:eastAsia="Times New Roman" w:hAnsi="Questa-Regular" w:cs="Segoe UI"/>
            <w:color w:val="212529"/>
            <w:sz w:val="23"/>
            <w:szCs w:val="23"/>
            <w:lang w:eastAsia="da-DK"/>
          </w:rPr>
          <w:t xml:space="preserve"> </w:t>
        </w:r>
      </w:ins>
      <w:del w:id="300" w:author="Claus Stage" w:date="2025-10-31T09:40:00Z">
        <w:r w:rsidRPr="005367EB" w:rsidDel="00E16B54">
          <w:rPr>
            <w:rFonts w:ascii="Questa-Regular" w:eastAsia="Times New Roman" w:hAnsi="Questa-Regular" w:cs="Segoe UI"/>
            <w:b/>
            <w:bCs/>
            <w:color w:val="212529"/>
            <w:sz w:val="23"/>
            <w:szCs w:val="23"/>
            <w:lang w:eastAsia="da-DK"/>
          </w:rPr>
          <w:delText>R</w:delText>
        </w:r>
      </w:del>
      <w:ins w:id="301" w:author="Claus Stage" w:date="2025-10-31T09:40:00Z">
        <w:r w:rsidR="00E16B54">
          <w:rPr>
            <w:rFonts w:ascii="Questa-Regular" w:eastAsia="Times New Roman" w:hAnsi="Questa-Regular" w:cs="Segoe UI"/>
            <w:b/>
            <w:bCs/>
            <w:color w:val="212529"/>
            <w:sz w:val="23"/>
            <w:szCs w:val="23"/>
            <w:lang w:eastAsia="da-DK"/>
          </w:rPr>
          <w:t>r</w:t>
        </w:r>
      </w:ins>
      <w:r w:rsidRPr="005367EB">
        <w:rPr>
          <w:rFonts w:ascii="Questa-Regular" w:eastAsia="Times New Roman" w:hAnsi="Questa-Regular" w:cs="Segoe UI"/>
          <w:b/>
          <w:bCs/>
          <w:color w:val="212529"/>
          <w:sz w:val="23"/>
          <w:szCs w:val="23"/>
          <w:lang w:eastAsia="da-DK"/>
        </w:rPr>
        <w:t>ygmarvsskade (</w:t>
      </w:r>
      <w:proofErr w:type="spellStart"/>
      <w:r w:rsidRPr="005367EB">
        <w:rPr>
          <w:rFonts w:ascii="Questa-Regular" w:eastAsia="Times New Roman" w:hAnsi="Questa-Regular" w:cs="Segoe UI"/>
          <w:b/>
          <w:bCs/>
          <w:color w:val="212529"/>
          <w:sz w:val="23"/>
          <w:szCs w:val="23"/>
          <w:lang w:eastAsia="da-DK"/>
        </w:rPr>
        <w:t>paraplegi</w:t>
      </w:r>
      <w:proofErr w:type="spellEnd"/>
      <w:r w:rsidRPr="005367EB">
        <w:rPr>
          <w:rFonts w:ascii="Questa-Regular" w:eastAsia="Times New Roman" w:hAnsi="Questa-Regular" w:cs="Segoe UI"/>
          <w:b/>
          <w:bCs/>
          <w:color w:val="212529"/>
          <w:sz w:val="23"/>
          <w:szCs w:val="23"/>
          <w:lang w:eastAsia="da-DK"/>
        </w:rPr>
        <w:t>)</w:t>
      </w:r>
    </w:p>
    <w:p w14:paraId="68345C8E" w14:textId="77777777" w:rsidR="005367EB" w:rsidRPr="005367EB" w:rsidRDefault="005367EB" w:rsidP="005367EB">
      <w:pPr>
        <w:shd w:val="clear" w:color="auto" w:fill="F9F9FB"/>
        <w:spacing w:before="60" w:after="0" w:line="480" w:lineRule="auto"/>
        <w:ind w:firstLine="170"/>
        <w:jc w:val="both"/>
        <w:rPr>
          <w:rFonts w:ascii="Questa-Regular" w:eastAsia="Times New Roman" w:hAnsi="Questa-Regular" w:cs="Segoe UI"/>
          <w:color w:val="212529"/>
          <w:sz w:val="23"/>
          <w:szCs w:val="23"/>
          <w:lang w:eastAsia="da-DK"/>
        </w:rPr>
      </w:pPr>
      <w:r w:rsidRPr="005367EB">
        <w:rPr>
          <w:rFonts w:ascii="Questa-Regular" w:eastAsia="Times New Roman" w:hAnsi="Questa-Regular" w:cs="Segoe UI"/>
          <w:color w:val="212529"/>
          <w:sz w:val="23"/>
          <w:szCs w:val="23"/>
          <w:lang w:eastAsia="da-DK"/>
        </w:rPr>
        <w:t>Rygmarvsskade er ofte forbundet med centrale nervesmerter, smertefuld spasticitet</w:t>
      </w:r>
      <w:ins w:id="302" w:author="Claus Stage" w:date="2025-03-06T09:15:00Z">
        <w:r w:rsidR="00CB4918">
          <w:rPr>
            <w:rFonts w:ascii="Questa-Regular" w:eastAsia="Times New Roman" w:hAnsi="Questa-Regular" w:cs="Segoe UI"/>
            <w:color w:val="212529"/>
            <w:sz w:val="23"/>
            <w:szCs w:val="23"/>
            <w:lang w:eastAsia="da-DK"/>
          </w:rPr>
          <w:t xml:space="preserve"> og</w:t>
        </w:r>
      </w:ins>
      <w:del w:id="303" w:author="Claus Stage" w:date="2025-03-06T09:15:00Z">
        <w:r w:rsidRPr="005367EB" w:rsidDel="00CB4918">
          <w:rPr>
            <w:rFonts w:ascii="Questa-Regular" w:eastAsia="Times New Roman" w:hAnsi="Questa-Regular" w:cs="Segoe UI"/>
            <w:color w:val="212529"/>
            <w:sz w:val="23"/>
            <w:szCs w:val="23"/>
            <w:lang w:eastAsia="da-DK"/>
          </w:rPr>
          <w:delText>,</w:delText>
        </w:r>
      </w:del>
      <w:r w:rsidRPr="005367EB">
        <w:rPr>
          <w:rFonts w:ascii="Questa-Regular" w:eastAsia="Times New Roman" w:hAnsi="Questa-Regular" w:cs="Segoe UI"/>
          <w:color w:val="212529"/>
          <w:sz w:val="23"/>
          <w:szCs w:val="23"/>
          <w:lang w:eastAsia="da-DK"/>
        </w:rPr>
        <w:t xml:space="preserve"> problemer med blærefunktionen. Det vurderes, at rygmarvsskade kan være relevant at behandle med medicinsk cannabis. Der foreligger kun få kontrollerede undersøgelser, der specifikt fokuserer på smertelindring</w:t>
      </w:r>
      <w:bookmarkStart w:id="304" w:name="Henvisning_id43b3c36c-7806-473e-876e-b12"/>
      <w:r w:rsidR="00D91E35">
        <w:rPr>
          <w:rStyle w:val="Fodnotehenvisning"/>
          <w:rFonts w:ascii="Questa-Regular" w:eastAsia="Times New Roman" w:hAnsi="Questa-Regular" w:cs="Segoe UI"/>
          <w:color w:val="212529"/>
          <w:sz w:val="23"/>
          <w:szCs w:val="23"/>
          <w:lang w:eastAsia="da-DK"/>
        </w:rPr>
        <w:footnoteReference w:id="24"/>
      </w:r>
      <w:bookmarkEnd w:id="304"/>
      <w:r w:rsidRPr="005367EB">
        <w:rPr>
          <w:rFonts w:ascii="Questa-Regular" w:eastAsia="Times New Roman" w:hAnsi="Questa-Regular" w:cs="Segoe UI"/>
          <w:color w:val="212529"/>
          <w:sz w:val="23"/>
          <w:szCs w:val="23"/>
          <w:lang w:eastAsia="da-DK"/>
        </w:rPr>
        <w:t xml:space="preserve"> ved rygmarvsskade, men flere af ovennævnte symptomer hos patienter med </w:t>
      </w:r>
      <w:proofErr w:type="spellStart"/>
      <w:r w:rsidRPr="005367EB">
        <w:rPr>
          <w:rFonts w:ascii="Questa-Regular" w:eastAsia="Times New Roman" w:hAnsi="Questa-Regular" w:cs="Segoe UI"/>
          <w:color w:val="212529"/>
          <w:sz w:val="23"/>
          <w:szCs w:val="23"/>
          <w:lang w:eastAsia="da-DK"/>
        </w:rPr>
        <w:t>paraplegi</w:t>
      </w:r>
      <w:proofErr w:type="spellEnd"/>
      <w:r w:rsidRPr="005367EB">
        <w:rPr>
          <w:rFonts w:ascii="Questa-Regular" w:eastAsia="Times New Roman" w:hAnsi="Questa-Regular" w:cs="Segoe UI"/>
          <w:color w:val="212529"/>
          <w:sz w:val="23"/>
          <w:szCs w:val="23"/>
          <w:lang w:eastAsia="da-DK"/>
        </w:rPr>
        <w:t xml:space="preserve">, især nervesmerter og smertefuld spasticitet, synes at kunne lindres af cannabis. Ved et relativt stort studie (N=116) fandtes dog ingen effekt af </w:t>
      </w:r>
      <w:proofErr w:type="spellStart"/>
      <w:r w:rsidRPr="005367EB">
        <w:rPr>
          <w:rFonts w:ascii="Questa-Regular" w:eastAsia="Times New Roman" w:hAnsi="Questa-Regular" w:cs="Segoe UI"/>
          <w:color w:val="212529"/>
          <w:sz w:val="23"/>
          <w:szCs w:val="23"/>
          <w:lang w:eastAsia="da-DK"/>
        </w:rPr>
        <w:t>Sativex</w:t>
      </w:r>
      <w:proofErr w:type="spellEnd"/>
      <w:r w:rsidRPr="005367EB">
        <w:rPr>
          <w:rFonts w:ascii="Questa-Regular" w:eastAsia="Times New Roman" w:hAnsi="Questa-Regular" w:cs="Segoe UI"/>
          <w:color w:val="212529"/>
          <w:sz w:val="23"/>
          <w:szCs w:val="23"/>
          <w:lang w:eastAsia="da-DK"/>
        </w:rPr>
        <w:t xml:space="preserve"> versus placebo</w:t>
      </w:r>
      <w:bookmarkStart w:id="305" w:name="Henvisning_idaeaad439-35b3-40f9-9032-fd7"/>
      <w:r w:rsidR="00D91E35">
        <w:rPr>
          <w:rStyle w:val="Fodnotehenvisning"/>
          <w:rFonts w:ascii="Questa-Regular" w:eastAsia="Times New Roman" w:hAnsi="Questa-Regular" w:cs="Segoe UI"/>
          <w:color w:val="212529"/>
          <w:sz w:val="23"/>
          <w:szCs w:val="23"/>
          <w:lang w:eastAsia="da-DK"/>
        </w:rPr>
        <w:footnoteReference w:id="25"/>
      </w:r>
      <w:bookmarkEnd w:id="305"/>
      <w:r w:rsidRPr="005367EB">
        <w:rPr>
          <w:rFonts w:ascii="Questa-Regular" w:eastAsia="Times New Roman" w:hAnsi="Questa-Regular" w:cs="Segoe UI"/>
          <w:color w:val="212529"/>
          <w:sz w:val="23"/>
          <w:szCs w:val="23"/>
          <w:lang w:eastAsia="da-DK"/>
        </w:rPr>
        <w:t>. En nylig publiceret dansk interviewundersøgelse omfattende 537 patienter med traumatisk rygmarvsskade viste, at over en tredjedel af patienterne havde prøvet cannabis, og at knap 60% oplevede en subjektiv bedring. Langt de fleste patienter havde dog startet cannabisforbruget før rygmarvsskaden, og årsagen til brug var hovedsageligt rekreativt</w:t>
      </w:r>
      <w:bookmarkStart w:id="306" w:name="Henvisning_id52fe4d9f-c010-455d-8ad5-b03"/>
      <w:r w:rsidR="00D91E35">
        <w:rPr>
          <w:rStyle w:val="Fodnotehenvisning"/>
          <w:rFonts w:ascii="Questa-Regular" w:eastAsia="Times New Roman" w:hAnsi="Questa-Regular" w:cs="Segoe UI"/>
          <w:color w:val="212529"/>
          <w:sz w:val="23"/>
          <w:szCs w:val="23"/>
          <w:lang w:eastAsia="da-DK"/>
        </w:rPr>
        <w:footnoteReference w:id="26"/>
      </w:r>
      <w:bookmarkEnd w:id="306"/>
      <w:r w:rsidRPr="005367EB">
        <w:rPr>
          <w:rFonts w:ascii="Questa-Regular" w:eastAsia="Times New Roman" w:hAnsi="Questa-Regular" w:cs="Segoe UI"/>
          <w:color w:val="212529"/>
          <w:sz w:val="23"/>
          <w:szCs w:val="23"/>
          <w:lang w:eastAsia="da-DK"/>
        </w:rPr>
        <w:t xml:space="preserve">. Det skal bemærkes, at høj </w:t>
      </w:r>
      <w:proofErr w:type="spellStart"/>
      <w:r w:rsidRPr="005367EB">
        <w:rPr>
          <w:rFonts w:ascii="Questa-Regular" w:eastAsia="Times New Roman" w:hAnsi="Questa-Regular" w:cs="Segoe UI"/>
          <w:color w:val="212529"/>
          <w:sz w:val="23"/>
          <w:szCs w:val="23"/>
          <w:lang w:eastAsia="da-DK"/>
        </w:rPr>
        <w:t>paraplegi</w:t>
      </w:r>
      <w:proofErr w:type="spellEnd"/>
      <w:r w:rsidRPr="005367EB">
        <w:rPr>
          <w:rFonts w:ascii="Questa-Regular" w:eastAsia="Times New Roman" w:hAnsi="Questa-Regular" w:cs="Segoe UI"/>
          <w:color w:val="212529"/>
          <w:sz w:val="23"/>
          <w:szCs w:val="23"/>
          <w:lang w:eastAsia="da-DK"/>
        </w:rPr>
        <w:t xml:space="preserve"> over Th4 kan være forbundet med </w:t>
      </w:r>
      <w:proofErr w:type="spellStart"/>
      <w:r w:rsidRPr="005367EB">
        <w:rPr>
          <w:rFonts w:ascii="Questa-Regular" w:eastAsia="Times New Roman" w:hAnsi="Questa-Regular" w:cs="Segoe UI"/>
          <w:color w:val="212529"/>
          <w:sz w:val="23"/>
          <w:szCs w:val="23"/>
          <w:lang w:eastAsia="da-DK"/>
        </w:rPr>
        <w:t>dysautonomi</w:t>
      </w:r>
      <w:proofErr w:type="spellEnd"/>
      <w:r w:rsidRPr="005367EB">
        <w:rPr>
          <w:rFonts w:ascii="Questa-Regular" w:eastAsia="Times New Roman" w:hAnsi="Questa-Regular" w:cs="Segoe UI"/>
          <w:color w:val="212529"/>
          <w:sz w:val="23"/>
          <w:szCs w:val="23"/>
          <w:lang w:eastAsia="da-DK"/>
        </w:rPr>
        <w:t xml:space="preserve"> og betydeligt fald eller stigning i blodtryk.</w:t>
      </w:r>
    </w:p>
    <w:p w14:paraId="3BCFA182" w14:textId="77777777" w:rsidR="005367EB" w:rsidRPr="005367EB" w:rsidRDefault="005367EB" w:rsidP="005367EB">
      <w:pPr>
        <w:shd w:val="clear" w:color="auto" w:fill="F9F9FB"/>
        <w:spacing w:after="100" w:afterAutospacing="1" w:line="480" w:lineRule="auto"/>
        <w:rPr>
          <w:rFonts w:ascii="Questa-Regular" w:eastAsia="Times New Roman" w:hAnsi="Questa-Regular" w:cs="Segoe UI"/>
          <w:color w:val="212529"/>
          <w:sz w:val="23"/>
          <w:szCs w:val="23"/>
          <w:lang w:eastAsia="da-DK"/>
        </w:rPr>
      </w:pPr>
      <w:r w:rsidRPr="005367EB">
        <w:rPr>
          <w:rFonts w:ascii="Questa-Regular" w:eastAsia="Times New Roman" w:hAnsi="Questa-Regular" w:cs="Segoe UI"/>
          <w:b/>
          <w:bCs/>
          <w:color w:val="212529"/>
          <w:sz w:val="23"/>
          <w:szCs w:val="23"/>
          <w:lang w:eastAsia="da-DK"/>
        </w:rPr>
        <w:t>8.1.4.</w:t>
      </w:r>
      <w:r w:rsidRPr="005367EB">
        <w:rPr>
          <w:rFonts w:ascii="Questa-Regular" w:eastAsia="Times New Roman" w:hAnsi="Questa-Regular" w:cs="Segoe UI"/>
          <w:color w:val="212529"/>
          <w:sz w:val="23"/>
          <w:szCs w:val="23"/>
          <w:lang w:eastAsia="da-DK"/>
        </w:rPr>
        <w:t> </w:t>
      </w:r>
      <w:r w:rsidRPr="005367EB">
        <w:rPr>
          <w:rFonts w:ascii="Questa-Regular" w:eastAsia="Times New Roman" w:hAnsi="Questa-Regular" w:cs="Segoe UI"/>
          <w:b/>
          <w:bCs/>
          <w:color w:val="212529"/>
          <w:sz w:val="23"/>
          <w:szCs w:val="23"/>
          <w:lang w:eastAsia="da-DK"/>
        </w:rPr>
        <w:t>Kvalme og opkastning efter kemoterapi</w:t>
      </w:r>
    </w:p>
    <w:p w14:paraId="2773BD9D" w14:textId="77777777" w:rsidR="005367EB" w:rsidRPr="005367EB" w:rsidRDefault="005367EB" w:rsidP="005367EB">
      <w:pPr>
        <w:shd w:val="clear" w:color="auto" w:fill="F9F9FB"/>
        <w:spacing w:before="60" w:after="0" w:line="480" w:lineRule="auto"/>
        <w:ind w:firstLine="170"/>
        <w:jc w:val="both"/>
        <w:rPr>
          <w:rFonts w:ascii="Questa-Regular" w:eastAsia="Times New Roman" w:hAnsi="Questa-Regular" w:cs="Segoe UI"/>
          <w:color w:val="212529"/>
          <w:sz w:val="23"/>
          <w:szCs w:val="23"/>
          <w:lang w:eastAsia="da-DK"/>
        </w:rPr>
      </w:pPr>
      <w:proofErr w:type="spellStart"/>
      <w:r w:rsidRPr="005367EB">
        <w:rPr>
          <w:rFonts w:ascii="Questa-Regular" w:eastAsia="Times New Roman" w:hAnsi="Questa-Regular" w:cs="Segoe UI"/>
          <w:color w:val="212529"/>
          <w:sz w:val="23"/>
          <w:szCs w:val="23"/>
          <w:lang w:eastAsia="da-DK"/>
        </w:rPr>
        <w:t>Cesamet</w:t>
      </w:r>
      <w:proofErr w:type="spellEnd"/>
      <w:r w:rsidRPr="005367EB">
        <w:rPr>
          <w:rFonts w:ascii="Questa-Regular" w:eastAsia="Times New Roman" w:hAnsi="Questa-Regular" w:cs="Segoe UI"/>
          <w:color w:val="212529"/>
          <w:sz w:val="23"/>
          <w:szCs w:val="23"/>
          <w:lang w:eastAsia="da-DK"/>
        </w:rPr>
        <w:t xml:space="preserve">® og </w:t>
      </w:r>
      <w:proofErr w:type="spellStart"/>
      <w:r w:rsidRPr="005367EB">
        <w:rPr>
          <w:rFonts w:ascii="Questa-Regular" w:eastAsia="Times New Roman" w:hAnsi="Questa-Regular" w:cs="Segoe UI"/>
          <w:color w:val="212529"/>
          <w:sz w:val="23"/>
          <w:szCs w:val="23"/>
          <w:lang w:eastAsia="da-DK"/>
        </w:rPr>
        <w:t>Marinol</w:t>
      </w:r>
      <w:proofErr w:type="spellEnd"/>
      <w:r w:rsidRPr="005367EB">
        <w:rPr>
          <w:rFonts w:ascii="Questa-Regular" w:eastAsia="Times New Roman" w:hAnsi="Questa-Regular" w:cs="Segoe UI"/>
          <w:color w:val="212529"/>
          <w:sz w:val="23"/>
          <w:szCs w:val="23"/>
          <w:lang w:eastAsia="da-DK"/>
        </w:rPr>
        <w:t>®/</w:t>
      </w:r>
      <w:proofErr w:type="spellStart"/>
      <w:r w:rsidRPr="005367EB">
        <w:rPr>
          <w:rFonts w:ascii="Questa-Regular" w:eastAsia="Times New Roman" w:hAnsi="Questa-Regular" w:cs="Segoe UI"/>
          <w:color w:val="212529"/>
          <w:sz w:val="23"/>
          <w:szCs w:val="23"/>
          <w:lang w:eastAsia="da-DK"/>
        </w:rPr>
        <w:t>Syndros</w:t>
      </w:r>
      <w:proofErr w:type="spellEnd"/>
      <w:r w:rsidRPr="005367EB">
        <w:rPr>
          <w:rFonts w:ascii="Questa-Regular" w:eastAsia="Times New Roman" w:hAnsi="Questa-Regular" w:cs="Segoe UI"/>
          <w:color w:val="212529"/>
          <w:sz w:val="23"/>
          <w:szCs w:val="23"/>
          <w:lang w:eastAsia="da-DK"/>
        </w:rPr>
        <w:t xml:space="preserve">® er godkendt til indikationen i USA. Det bemærkes, at størstedelen af de kliniske studier, der førte til godkendelse, ligger før 1990, dvs. før godkendelsen af serotonin-receptorantagonister og </w:t>
      </w:r>
      <w:proofErr w:type="spellStart"/>
      <w:r w:rsidRPr="005367EB">
        <w:rPr>
          <w:rFonts w:ascii="Questa-Regular" w:eastAsia="Times New Roman" w:hAnsi="Questa-Regular" w:cs="Segoe UI"/>
          <w:color w:val="212529"/>
          <w:sz w:val="23"/>
          <w:szCs w:val="23"/>
          <w:lang w:eastAsia="da-DK"/>
        </w:rPr>
        <w:t>neurokinin</w:t>
      </w:r>
      <w:proofErr w:type="spellEnd"/>
      <w:r w:rsidRPr="005367EB">
        <w:rPr>
          <w:rFonts w:ascii="Questa-Regular" w:eastAsia="Times New Roman" w:hAnsi="Questa-Regular" w:cs="Segoe UI"/>
          <w:color w:val="212529"/>
          <w:sz w:val="23"/>
          <w:szCs w:val="23"/>
          <w:lang w:eastAsia="da-DK"/>
        </w:rPr>
        <w:t xml:space="preserve">-receptorantagonister samt en større anvendelse af </w:t>
      </w:r>
      <w:proofErr w:type="spellStart"/>
      <w:r w:rsidRPr="005367EB">
        <w:rPr>
          <w:rFonts w:ascii="Questa-Regular" w:eastAsia="Times New Roman" w:hAnsi="Questa-Regular" w:cs="Segoe UI"/>
          <w:color w:val="212529"/>
          <w:sz w:val="23"/>
          <w:szCs w:val="23"/>
          <w:lang w:eastAsia="da-DK"/>
        </w:rPr>
        <w:t>glukokortikoider</w:t>
      </w:r>
      <w:proofErr w:type="spellEnd"/>
      <w:r w:rsidRPr="005367EB">
        <w:rPr>
          <w:rFonts w:ascii="Questa-Regular" w:eastAsia="Times New Roman" w:hAnsi="Questa-Regular" w:cs="Segoe UI"/>
          <w:color w:val="212529"/>
          <w:sz w:val="23"/>
          <w:szCs w:val="23"/>
          <w:lang w:eastAsia="da-DK"/>
        </w:rPr>
        <w:t xml:space="preserve"> i den forebyggende behandling. Medicinsk cannabis er stort set ikke sammenlignet med moderne kvalmemidler.</w:t>
      </w:r>
    </w:p>
    <w:p w14:paraId="1E3DEB28" w14:textId="77777777" w:rsidR="005367EB" w:rsidRPr="005367EB" w:rsidRDefault="005367EB" w:rsidP="005367EB">
      <w:pPr>
        <w:shd w:val="clear" w:color="auto" w:fill="F9F9FB"/>
        <w:spacing w:before="60" w:after="0" w:line="480" w:lineRule="auto"/>
        <w:ind w:firstLine="170"/>
        <w:jc w:val="both"/>
        <w:rPr>
          <w:rFonts w:ascii="Questa-Regular" w:eastAsia="Times New Roman" w:hAnsi="Questa-Regular" w:cs="Segoe UI"/>
          <w:color w:val="212529"/>
          <w:sz w:val="23"/>
          <w:szCs w:val="23"/>
          <w:lang w:eastAsia="da-DK"/>
        </w:rPr>
      </w:pPr>
      <w:r w:rsidRPr="005367EB">
        <w:rPr>
          <w:rFonts w:ascii="Questa-Regular" w:eastAsia="Times New Roman" w:hAnsi="Questa-Regular" w:cs="Segoe UI"/>
          <w:color w:val="212529"/>
          <w:sz w:val="23"/>
          <w:szCs w:val="23"/>
          <w:lang w:eastAsia="da-DK"/>
        </w:rPr>
        <w:t>Det vurderes, at kvalme og opkastning efter kemoterapi kan være relevant at behandle med medicinsk cannabis. Et Cochrane Review konkluderer, at medicinsk cannabis kan anvendes til patienter med refraktær kvalme og opkastning efter kemoterapi med det forbehold, at data er gamle, og at brug af mere moderne kvalmebehandling kan ændre den anbefaling</w:t>
      </w:r>
      <w:bookmarkStart w:id="307" w:name="Henvisning_id7bc39f09-c42b-4acd-acd5-79d"/>
      <w:r w:rsidR="00F17993">
        <w:rPr>
          <w:rStyle w:val="Fodnotehenvisning"/>
          <w:rFonts w:ascii="Questa-Regular" w:eastAsia="Times New Roman" w:hAnsi="Questa-Regular" w:cs="Segoe UI"/>
          <w:color w:val="212529"/>
          <w:sz w:val="23"/>
          <w:szCs w:val="23"/>
          <w:lang w:eastAsia="da-DK"/>
        </w:rPr>
        <w:footnoteReference w:id="27"/>
      </w:r>
      <w:bookmarkEnd w:id="307"/>
      <w:r w:rsidRPr="005367EB">
        <w:rPr>
          <w:rFonts w:ascii="Questa-Regular" w:eastAsia="Times New Roman" w:hAnsi="Questa-Regular" w:cs="Segoe UI"/>
          <w:color w:val="212529"/>
          <w:sz w:val="23"/>
          <w:szCs w:val="23"/>
          <w:lang w:eastAsia="da-DK"/>
        </w:rPr>
        <w:t>.</w:t>
      </w:r>
    </w:p>
    <w:p w14:paraId="48731D12" w14:textId="77777777" w:rsidR="005367EB" w:rsidRPr="005367EB" w:rsidRDefault="005367EB" w:rsidP="005367EB">
      <w:pPr>
        <w:shd w:val="clear" w:color="auto" w:fill="F9F9FB"/>
        <w:spacing w:before="240" w:after="0" w:line="480" w:lineRule="auto"/>
        <w:rPr>
          <w:rFonts w:ascii="Questa-Regular" w:eastAsia="Times New Roman" w:hAnsi="Questa-Regular" w:cs="Segoe UI"/>
          <w:b/>
          <w:bCs/>
          <w:color w:val="212529"/>
          <w:sz w:val="23"/>
          <w:szCs w:val="23"/>
          <w:lang w:eastAsia="da-DK"/>
        </w:rPr>
      </w:pPr>
      <w:r w:rsidRPr="005367EB">
        <w:rPr>
          <w:rFonts w:ascii="Questa-Regular" w:eastAsia="Times New Roman" w:hAnsi="Questa-Regular" w:cs="Segoe UI"/>
          <w:b/>
          <w:bCs/>
          <w:color w:val="212529"/>
          <w:sz w:val="23"/>
          <w:szCs w:val="23"/>
          <w:lang w:eastAsia="da-DK"/>
        </w:rPr>
        <w:t>9. Kontraindikationer, særlige advarsler og forsigtighedsregler</w:t>
      </w:r>
    </w:p>
    <w:p w14:paraId="032F1695" w14:textId="77777777" w:rsidR="005367EB" w:rsidRPr="005367EB" w:rsidRDefault="005367EB" w:rsidP="005367EB">
      <w:pPr>
        <w:shd w:val="clear" w:color="auto" w:fill="F9F9FB"/>
        <w:spacing w:before="60" w:after="0" w:line="480" w:lineRule="auto"/>
        <w:ind w:firstLine="170"/>
        <w:jc w:val="both"/>
        <w:rPr>
          <w:rFonts w:ascii="Questa-Regular" w:eastAsia="Times New Roman" w:hAnsi="Questa-Regular" w:cs="Segoe UI"/>
          <w:color w:val="212529"/>
          <w:sz w:val="23"/>
          <w:szCs w:val="23"/>
          <w:lang w:eastAsia="da-DK"/>
        </w:rPr>
      </w:pPr>
      <w:r w:rsidRPr="005367EB">
        <w:rPr>
          <w:rFonts w:ascii="Questa-Regular" w:eastAsia="Times New Roman" w:hAnsi="Questa-Regular" w:cs="Segoe UI"/>
          <w:color w:val="212529"/>
          <w:sz w:val="23"/>
          <w:szCs w:val="23"/>
          <w:lang w:eastAsia="da-DK"/>
        </w:rPr>
        <w:t>Der findes på nuværende tidspunkt ingen nationale eller internationale kliniske retningslinjer, der beskriver overvågning og monitorering af patienter, som behandles med medicinsk cannabis.</w:t>
      </w:r>
    </w:p>
    <w:p w14:paraId="4081F9D7" w14:textId="77777777" w:rsidR="005367EB" w:rsidRPr="005367EB" w:rsidRDefault="005367EB" w:rsidP="005367EB">
      <w:pPr>
        <w:shd w:val="clear" w:color="auto" w:fill="F9F9FB"/>
        <w:spacing w:after="100" w:afterAutospacing="1" w:line="480" w:lineRule="auto"/>
        <w:rPr>
          <w:rFonts w:ascii="Questa-Regular" w:eastAsia="Times New Roman" w:hAnsi="Questa-Regular" w:cs="Segoe UI"/>
          <w:color w:val="212529"/>
          <w:sz w:val="23"/>
          <w:szCs w:val="23"/>
          <w:lang w:eastAsia="da-DK"/>
        </w:rPr>
      </w:pPr>
      <w:r w:rsidRPr="005367EB">
        <w:rPr>
          <w:rFonts w:ascii="Questa-Regular" w:eastAsia="Times New Roman" w:hAnsi="Questa-Regular" w:cs="Segoe UI"/>
          <w:b/>
          <w:bCs/>
          <w:color w:val="212529"/>
          <w:sz w:val="23"/>
          <w:szCs w:val="23"/>
          <w:lang w:eastAsia="da-DK"/>
        </w:rPr>
        <w:t>9.1.1.</w:t>
      </w:r>
      <w:r w:rsidRPr="005367EB">
        <w:rPr>
          <w:rFonts w:ascii="Questa-Regular" w:eastAsia="Times New Roman" w:hAnsi="Questa-Regular" w:cs="Segoe UI"/>
          <w:color w:val="212529"/>
          <w:sz w:val="23"/>
          <w:szCs w:val="23"/>
          <w:lang w:eastAsia="da-DK"/>
        </w:rPr>
        <w:t> </w:t>
      </w:r>
      <w:r w:rsidRPr="005367EB">
        <w:rPr>
          <w:rFonts w:ascii="Questa-Regular" w:eastAsia="Times New Roman" w:hAnsi="Questa-Regular" w:cs="Segoe UI"/>
          <w:b/>
          <w:bCs/>
          <w:color w:val="212529"/>
          <w:sz w:val="23"/>
          <w:szCs w:val="23"/>
          <w:lang w:eastAsia="da-DK"/>
        </w:rPr>
        <w:t>Kontraindikationer</w:t>
      </w:r>
    </w:p>
    <w:p w14:paraId="555A9149" w14:textId="77777777" w:rsidR="005367EB" w:rsidRPr="005367EB" w:rsidRDefault="005367EB" w:rsidP="005367EB">
      <w:pPr>
        <w:shd w:val="clear" w:color="auto" w:fill="F9F9FB"/>
        <w:spacing w:before="60" w:after="0" w:line="480" w:lineRule="auto"/>
        <w:ind w:firstLine="170"/>
        <w:jc w:val="both"/>
        <w:rPr>
          <w:rFonts w:ascii="Questa-Regular" w:eastAsia="Times New Roman" w:hAnsi="Questa-Regular" w:cs="Segoe UI"/>
          <w:color w:val="212529"/>
          <w:sz w:val="23"/>
          <w:szCs w:val="23"/>
          <w:lang w:eastAsia="da-DK"/>
        </w:rPr>
      </w:pPr>
      <w:r w:rsidRPr="005367EB">
        <w:rPr>
          <w:rFonts w:ascii="Questa-Regular" w:eastAsia="Times New Roman" w:hAnsi="Questa-Regular" w:cs="Segoe UI"/>
          <w:color w:val="212529"/>
          <w:sz w:val="23"/>
          <w:szCs w:val="23"/>
          <w:lang w:eastAsia="da-DK"/>
        </w:rPr>
        <w:t>Kontraindikationer, som gælder for de godkendte lægemidler med indholdsstoffer fra cannabis, gælder også for de situationer, hvor man overvejer at bruge medicinsk cannabis.</w:t>
      </w:r>
    </w:p>
    <w:p w14:paraId="0E8488BF" w14:textId="77777777" w:rsidR="005367EB" w:rsidRPr="005367EB" w:rsidRDefault="005367EB" w:rsidP="005367EB">
      <w:pPr>
        <w:shd w:val="clear" w:color="auto" w:fill="F9F9FB"/>
        <w:spacing w:before="60" w:after="0" w:line="480" w:lineRule="auto"/>
        <w:ind w:firstLine="170"/>
        <w:jc w:val="both"/>
        <w:rPr>
          <w:rFonts w:ascii="Questa-Regular" w:eastAsia="Times New Roman" w:hAnsi="Questa-Regular" w:cs="Segoe UI"/>
          <w:color w:val="212529"/>
          <w:sz w:val="23"/>
          <w:szCs w:val="23"/>
          <w:lang w:eastAsia="da-DK"/>
        </w:rPr>
      </w:pPr>
      <w:r w:rsidRPr="005367EB">
        <w:rPr>
          <w:rFonts w:ascii="Questa-Regular" w:eastAsia="Times New Roman" w:hAnsi="Questa-Regular" w:cs="Segoe UI"/>
          <w:color w:val="212529"/>
          <w:sz w:val="23"/>
          <w:szCs w:val="23"/>
          <w:lang w:eastAsia="da-DK"/>
        </w:rPr>
        <w:t>– Medicinsk cannabis skal ikke anvendes af patienter med kendt allergi over for indholdsstofferne.</w:t>
      </w:r>
    </w:p>
    <w:p w14:paraId="0D7EB818" w14:textId="77777777" w:rsidR="005367EB" w:rsidRPr="005367EB" w:rsidRDefault="005367EB" w:rsidP="005367EB">
      <w:pPr>
        <w:shd w:val="clear" w:color="auto" w:fill="F9F9FB"/>
        <w:spacing w:before="60" w:after="0" w:line="480" w:lineRule="auto"/>
        <w:ind w:firstLine="170"/>
        <w:jc w:val="both"/>
        <w:rPr>
          <w:rFonts w:ascii="Questa-Regular" w:eastAsia="Times New Roman" w:hAnsi="Questa-Regular" w:cs="Segoe UI"/>
          <w:color w:val="212529"/>
          <w:sz w:val="23"/>
          <w:szCs w:val="23"/>
          <w:lang w:eastAsia="da-DK"/>
        </w:rPr>
      </w:pPr>
      <w:r w:rsidRPr="005367EB">
        <w:rPr>
          <w:rFonts w:ascii="Questa-Regular" w:eastAsia="Times New Roman" w:hAnsi="Questa-Regular" w:cs="Segoe UI"/>
          <w:color w:val="212529"/>
          <w:sz w:val="23"/>
          <w:szCs w:val="23"/>
          <w:lang w:eastAsia="da-DK"/>
        </w:rPr>
        <w:t>– Medicinsk cannabis skal ikke anvendes til patienter med svært nedsat lever- eller nyrefunktion.</w:t>
      </w:r>
    </w:p>
    <w:p w14:paraId="516926BE" w14:textId="77777777" w:rsidR="005367EB" w:rsidRPr="00F17993" w:rsidRDefault="005367EB" w:rsidP="005367EB">
      <w:pPr>
        <w:shd w:val="clear" w:color="auto" w:fill="F9F9FB"/>
        <w:spacing w:before="60" w:after="0" w:line="480" w:lineRule="auto"/>
        <w:ind w:firstLine="170"/>
        <w:jc w:val="both"/>
        <w:rPr>
          <w:ins w:id="308" w:author="Claus Stage" w:date="2025-03-06T11:32:00Z"/>
          <w:rFonts w:ascii="Questa-Regular" w:eastAsia="Times New Roman" w:hAnsi="Questa-Regular" w:cs="Segoe UI"/>
          <w:color w:val="212529"/>
          <w:sz w:val="23"/>
          <w:szCs w:val="23"/>
          <w:lang w:eastAsia="da-DK"/>
        </w:rPr>
      </w:pPr>
      <w:r w:rsidRPr="005367EB">
        <w:rPr>
          <w:rFonts w:ascii="Questa-Regular" w:eastAsia="Times New Roman" w:hAnsi="Questa-Regular" w:cs="Segoe UI"/>
          <w:color w:val="212529"/>
          <w:sz w:val="23"/>
          <w:szCs w:val="23"/>
          <w:lang w:eastAsia="da-DK"/>
        </w:rPr>
        <w:t xml:space="preserve">– Medicinsk cannabis skal ikke anvendes til patienter med skizofreni, eller med skizofreni i familieanamnesen, eller til patienter med andre alvorlige psykotiske tilstande, </w:t>
      </w:r>
      <w:ins w:id="309" w:author="Claus Stage" w:date="2025-03-06T11:09:00Z">
        <w:r w:rsidR="00EC3198" w:rsidRPr="00F17993">
          <w:rPr>
            <w:rFonts w:ascii="Questa-Regular" w:hAnsi="Questa-Regular"/>
            <w:sz w:val="23"/>
            <w:szCs w:val="23"/>
          </w:rPr>
          <w:t>svære personlighedsforstyrrelser</w:t>
        </w:r>
        <w:r w:rsidR="00120CB8" w:rsidRPr="00F17993">
          <w:rPr>
            <w:rFonts w:ascii="Questa-Regular" w:hAnsi="Questa-Regular"/>
            <w:sz w:val="23"/>
            <w:szCs w:val="23"/>
          </w:rPr>
          <w:t xml:space="preserve">, </w:t>
        </w:r>
      </w:ins>
      <w:r w:rsidRPr="00F17993">
        <w:rPr>
          <w:rFonts w:ascii="Questa-Regular" w:eastAsia="Times New Roman" w:hAnsi="Questa-Regular" w:cs="Segoe UI"/>
          <w:color w:val="212529"/>
          <w:sz w:val="23"/>
          <w:szCs w:val="23"/>
          <w:lang w:eastAsia="da-DK"/>
        </w:rPr>
        <w:t>depression eller tidligere selvmordsforsøg i anamnesen.</w:t>
      </w:r>
    </w:p>
    <w:p w14:paraId="4A001F70" w14:textId="77777777" w:rsidR="00422348" w:rsidRPr="005367EB" w:rsidRDefault="00422348" w:rsidP="005367EB">
      <w:pPr>
        <w:shd w:val="clear" w:color="auto" w:fill="F9F9FB"/>
        <w:spacing w:before="60" w:after="0" w:line="480" w:lineRule="auto"/>
        <w:ind w:firstLine="170"/>
        <w:jc w:val="both"/>
        <w:rPr>
          <w:rFonts w:ascii="Questa-Regular" w:eastAsia="Times New Roman" w:hAnsi="Questa-Regular" w:cs="Segoe UI"/>
          <w:color w:val="212529"/>
          <w:sz w:val="23"/>
          <w:szCs w:val="23"/>
          <w:lang w:eastAsia="da-DK"/>
        </w:rPr>
      </w:pPr>
      <w:ins w:id="310" w:author="Claus Stage" w:date="2025-03-06T11:32:00Z">
        <w:r w:rsidRPr="17165FCE">
          <w:rPr>
            <w:rFonts w:ascii="Questa-Regular" w:eastAsia="Times New Roman" w:hAnsi="Questa-Regular" w:cs="Segoe UI"/>
            <w:color w:val="212529"/>
            <w:sz w:val="23"/>
            <w:szCs w:val="23"/>
            <w:lang w:eastAsia="da-DK"/>
          </w:rPr>
          <w:t>-</w:t>
        </w:r>
      </w:ins>
      <w:ins w:id="311" w:author="Claus Stage" w:date="2025-03-06T11:34:00Z">
        <w:r w:rsidR="001F4724" w:rsidRPr="17165FCE">
          <w:rPr>
            <w:rFonts w:ascii="Questa-Regular" w:eastAsia="Times New Roman" w:hAnsi="Questa-Regular" w:cs="Segoe UI"/>
            <w:color w:val="212529"/>
            <w:sz w:val="23"/>
            <w:szCs w:val="23"/>
            <w:lang w:eastAsia="da-DK"/>
          </w:rPr>
          <w:t>Medicinsk cannabis skal ikke anven</w:t>
        </w:r>
      </w:ins>
      <w:ins w:id="312" w:author="Claus Stage" w:date="2025-03-06T11:35:00Z">
        <w:r w:rsidR="001F4724" w:rsidRPr="17165FCE">
          <w:rPr>
            <w:rFonts w:ascii="Questa-Regular" w:eastAsia="Times New Roman" w:hAnsi="Questa-Regular" w:cs="Segoe UI"/>
            <w:color w:val="212529"/>
            <w:sz w:val="23"/>
            <w:szCs w:val="23"/>
            <w:lang w:eastAsia="da-DK"/>
          </w:rPr>
          <w:t>d</w:t>
        </w:r>
      </w:ins>
      <w:ins w:id="313" w:author="Claus Stage" w:date="2025-03-06T11:34:00Z">
        <w:r w:rsidR="001F4724" w:rsidRPr="17165FCE">
          <w:rPr>
            <w:rFonts w:ascii="Questa-Regular" w:eastAsia="Times New Roman" w:hAnsi="Questa-Regular" w:cs="Segoe UI"/>
            <w:color w:val="212529"/>
            <w:sz w:val="23"/>
            <w:szCs w:val="23"/>
            <w:lang w:eastAsia="da-DK"/>
          </w:rPr>
          <w:t>es af</w:t>
        </w:r>
      </w:ins>
      <w:ins w:id="314" w:author="Claus Stage" w:date="2025-03-06T11:35:00Z">
        <w:r w:rsidR="001F4724" w:rsidRPr="17165FCE">
          <w:rPr>
            <w:rFonts w:ascii="Questa-Regular" w:eastAsia="Times New Roman" w:hAnsi="Questa-Regular" w:cs="Segoe UI"/>
            <w:color w:val="212529"/>
            <w:sz w:val="23"/>
            <w:szCs w:val="23"/>
            <w:lang w:eastAsia="da-DK"/>
          </w:rPr>
          <w:t xml:space="preserve"> kvinder</w:t>
        </w:r>
      </w:ins>
      <w:ins w:id="315" w:author="Claus Stage" w:date="2025-03-06T11:36:00Z">
        <w:r w:rsidR="001F4724" w:rsidRPr="17165FCE">
          <w:rPr>
            <w:rFonts w:ascii="Questa-Regular" w:eastAsia="Times New Roman" w:hAnsi="Questa-Regular" w:cs="Segoe UI"/>
            <w:color w:val="212529"/>
            <w:sz w:val="23"/>
            <w:szCs w:val="23"/>
            <w:lang w:eastAsia="da-DK"/>
          </w:rPr>
          <w:t>,</w:t>
        </w:r>
      </w:ins>
      <w:ins w:id="316" w:author="Claus Stage" w:date="2025-03-06T11:35:00Z">
        <w:r w:rsidR="001F4724" w:rsidRPr="17165FCE">
          <w:rPr>
            <w:rFonts w:ascii="Questa-Regular" w:eastAsia="Times New Roman" w:hAnsi="Questa-Regular" w:cs="Segoe UI"/>
            <w:color w:val="212529"/>
            <w:sz w:val="23"/>
            <w:szCs w:val="23"/>
            <w:lang w:eastAsia="da-DK"/>
          </w:rPr>
          <w:t xml:space="preserve"> der ammer.</w:t>
        </w:r>
      </w:ins>
    </w:p>
    <w:p w14:paraId="01C2F26B" w14:textId="77777777" w:rsidR="005367EB" w:rsidRPr="005367EB" w:rsidRDefault="005367EB" w:rsidP="005367EB">
      <w:pPr>
        <w:shd w:val="clear" w:color="auto" w:fill="F9F9FB"/>
        <w:spacing w:after="100" w:afterAutospacing="1" w:line="480" w:lineRule="auto"/>
        <w:rPr>
          <w:rFonts w:ascii="Questa-Regular" w:eastAsia="Times New Roman" w:hAnsi="Questa-Regular" w:cs="Segoe UI"/>
          <w:color w:val="212529"/>
          <w:sz w:val="23"/>
          <w:szCs w:val="23"/>
          <w:lang w:eastAsia="da-DK"/>
        </w:rPr>
      </w:pPr>
      <w:r w:rsidRPr="005367EB">
        <w:rPr>
          <w:rFonts w:ascii="Questa-Regular" w:eastAsia="Times New Roman" w:hAnsi="Questa-Regular" w:cs="Segoe UI"/>
          <w:b/>
          <w:bCs/>
          <w:color w:val="212529"/>
          <w:sz w:val="23"/>
          <w:szCs w:val="23"/>
          <w:lang w:eastAsia="da-DK"/>
        </w:rPr>
        <w:t>9.1.2.</w:t>
      </w:r>
      <w:r w:rsidRPr="005367EB">
        <w:rPr>
          <w:rFonts w:ascii="Questa-Regular" w:eastAsia="Times New Roman" w:hAnsi="Questa-Regular" w:cs="Segoe UI"/>
          <w:color w:val="212529"/>
          <w:sz w:val="23"/>
          <w:szCs w:val="23"/>
          <w:lang w:eastAsia="da-DK"/>
        </w:rPr>
        <w:t> </w:t>
      </w:r>
      <w:r w:rsidRPr="005367EB">
        <w:rPr>
          <w:rFonts w:ascii="Questa-Regular" w:eastAsia="Times New Roman" w:hAnsi="Questa-Regular" w:cs="Segoe UI"/>
          <w:b/>
          <w:bCs/>
          <w:color w:val="212529"/>
          <w:sz w:val="23"/>
          <w:szCs w:val="23"/>
          <w:lang w:eastAsia="da-DK"/>
        </w:rPr>
        <w:t>Særlige advarsler og forsigtighedsregler</w:t>
      </w:r>
    </w:p>
    <w:p w14:paraId="2EDAA779" w14:textId="77777777" w:rsidR="005367EB" w:rsidRPr="005367EB" w:rsidRDefault="005367EB" w:rsidP="005367EB">
      <w:pPr>
        <w:shd w:val="clear" w:color="auto" w:fill="F9F9FB"/>
        <w:spacing w:before="60" w:after="0" w:line="480" w:lineRule="auto"/>
        <w:ind w:firstLine="170"/>
        <w:jc w:val="both"/>
        <w:rPr>
          <w:rFonts w:ascii="Questa-Regular" w:eastAsia="Times New Roman" w:hAnsi="Questa-Regular" w:cs="Segoe UI"/>
          <w:color w:val="212529"/>
          <w:sz w:val="23"/>
          <w:szCs w:val="23"/>
          <w:lang w:eastAsia="da-DK"/>
        </w:rPr>
      </w:pPr>
      <w:r w:rsidRPr="005367EB">
        <w:rPr>
          <w:rFonts w:ascii="Questa-Regular" w:eastAsia="Times New Roman" w:hAnsi="Questa-Regular" w:cs="Segoe UI"/>
          <w:color w:val="212529"/>
          <w:sz w:val="23"/>
          <w:szCs w:val="23"/>
          <w:lang w:eastAsia="da-DK"/>
        </w:rPr>
        <w:t>Særlige advarsler og forsigtighedsregler, som gælder for de godkendte lægemidler, skal også overvejes i de situationer, hvor man påtænker at bruge medicinsk cannabis.</w:t>
      </w:r>
    </w:p>
    <w:p w14:paraId="15579412" w14:textId="77777777" w:rsidR="005367EB" w:rsidRPr="005367EB" w:rsidRDefault="005367EB" w:rsidP="005367EB">
      <w:pPr>
        <w:shd w:val="clear" w:color="auto" w:fill="F9F9FB"/>
        <w:spacing w:before="60" w:after="0" w:line="480" w:lineRule="auto"/>
        <w:ind w:firstLine="170"/>
        <w:jc w:val="both"/>
        <w:rPr>
          <w:rFonts w:ascii="Questa-Regular" w:eastAsia="Times New Roman" w:hAnsi="Questa-Regular" w:cs="Segoe UI"/>
          <w:color w:val="212529"/>
          <w:sz w:val="23"/>
          <w:szCs w:val="23"/>
          <w:lang w:eastAsia="da-DK"/>
        </w:rPr>
      </w:pPr>
      <w:r w:rsidRPr="005367EB">
        <w:rPr>
          <w:rFonts w:ascii="Questa-Regular" w:eastAsia="Times New Roman" w:hAnsi="Questa-Regular" w:cs="Segoe UI"/>
          <w:color w:val="212529"/>
          <w:sz w:val="23"/>
          <w:szCs w:val="23"/>
          <w:lang w:eastAsia="da-DK"/>
        </w:rPr>
        <w:t xml:space="preserve">– </w:t>
      </w:r>
      <w:proofErr w:type="spellStart"/>
      <w:r w:rsidRPr="005367EB">
        <w:rPr>
          <w:rFonts w:ascii="Questa-Regular" w:eastAsia="Times New Roman" w:hAnsi="Questa-Regular" w:cs="Segoe UI"/>
          <w:color w:val="212529"/>
          <w:sz w:val="23"/>
          <w:szCs w:val="23"/>
          <w:lang w:eastAsia="da-DK"/>
        </w:rPr>
        <w:t>Cannabinoider</w:t>
      </w:r>
      <w:proofErr w:type="spellEnd"/>
      <w:r w:rsidRPr="005367EB">
        <w:rPr>
          <w:rFonts w:ascii="Questa-Regular" w:eastAsia="Times New Roman" w:hAnsi="Questa-Regular" w:cs="Segoe UI"/>
          <w:color w:val="212529"/>
          <w:sz w:val="23"/>
          <w:szCs w:val="23"/>
          <w:lang w:eastAsia="da-DK"/>
        </w:rPr>
        <w:t xml:space="preserve">, især THC, kan bevirke </w:t>
      </w:r>
      <w:proofErr w:type="spellStart"/>
      <w:r w:rsidRPr="005367EB">
        <w:rPr>
          <w:rFonts w:ascii="Questa-Regular" w:eastAsia="Times New Roman" w:hAnsi="Questa-Regular" w:cs="Segoe UI"/>
          <w:color w:val="212529"/>
          <w:sz w:val="23"/>
          <w:szCs w:val="23"/>
          <w:lang w:eastAsia="da-DK"/>
        </w:rPr>
        <w:t>takycardi</w:t>
      </w:r>
      <w:proofErr w:type="spellEnd"/>
      <w:r w:rsidRPr="005367EB">
        <w:rPr>
          <w:rFonts w:ascii="Questa-Regular" w:eastAsia="Times New Roman" w:hAnsi="Questa-Regular" w:cs="Segoe UI"/>
          <w:color w:val="212529"/>
          <w:sz w:val="23"/>
          <w:szCs w:val="23"/>
          <w:lang w:eastAsia="da-DK"/>
        </w:rPr>
        <w:t xml:space="preserve">, andre hjerterytmeforstyrrelser (herunder </w:t>
      </w:r>
      <w:proofErr w:type="spellStart"/>
      <w:r w:rsidRPr="005367EB">
        <w:rPr>
          <w:rFonts w:ascii="Questa-Regular" w:eastAsia="Times New Roman" w:hAnsi="Questa-Regular" w:cs="Segoe UI"/>
          <w:color w:val="212529"/>
          <w:sz w:val="23"/>
          <w:szCs w:val="23"/>
          <w:lang w:eastAsia="da-DK"/>
        </w:rPr>
        <w:t>atrieflimmer</w:t>
      </w:r>
      <w:proofErr w:type="spellEnd"/>
      <w:r w:rsidRPr="005367EB">
        <w:rPr>
          <w:rFonts w:ascii="Questa-Regular" w:eastAsia="Times New Roman" w:hAnsi="Questa-Regular" w:cs="Segoe UI"/>
          <w:color w:val="212529"/>
          <w:sz w:val="23"/>
          <w:szCs w:val="23"/>
          <w:lang w:eastAsia="da-DK"/>
        </w:rPr>
        <w:t xml:space="preserve">), </w:t>
      </w:r>
      <w:proofErr w:type="spellStart"/>
      <w:r w:rsidRPr="005367EB">
        <w:rPr>
          <w:rFonts w:ascii="Questa-Regular" w:eastAsia="Times New Roman" w:hAnsi="Questa-Regular" w:cs="Segoe UI"/>
          <w:color w:val="212529"/>
          <w:sz w:val="23"/>
          <w:szCs w:val="23"/>
          <w:lang w:eastAsia="da-DK"/>
        </w:rPr>
        <w:t>orthostatisk</w:t>
      </w:r>
      <w:proofErr w:type="spellEnd"/>
      <w:r w:rsidRPr="005367EB">
        <w:rPr>
          <w:rFonts w:ascii="Questa-Regular" w:eastAsia="Times New Roman" w:hAnsi="Questa-Regular" w:cs="Segoe UI"/>
          <w:color w:val="212529"/>
          <w:sz w:val="23"/>
          <w:szCs w:val="23"/>
          <w:lang w:eastAsia="da-DK"/>
        </w:rPr>
        <w:t xml:space="preserve"> hypotension med risiko for svimmelhed og besvimelse, men også stigning i blodtrykket. Medicinsk cannabis anbefales derfor ikke til patienter med sværere hjertekarsygdom.</w:t>
      </w:r>
    </w:p>
    <w:p w14:paraId="5BD8291D" w14:textId="77777777" w:rsidR="005367EB" w:rsidRPr="005367EB" w:rsidRDefault="005367EB" w:rsidP="005367EB">
      <w:pPr>
        <w:shd w:val="clear" w:color="auto" w:fill="F9F9FB"/>
        <w:spacing w:before="60" w:after="0" w:line="480" w:lineRule="auto"/>
        <w:ind w:firstLine="170"/>
        <w:jc w:val="both"/>
        <w:rPr>
          <w:rFonts w:ascii="Questa-Regular" w:eastAsia="Times New Roman" w:hAnsi="Questa-Regular" w:cs="Segoe UI"/>
          <w:color w:val="212529"/>
          <w:sz w:val="23"/>
          <w:szCs w:val="23"/>
          <w:lang w:eastAsia="da-DK"/>
        </w:rPr>
      </w:pPr>
      <w:r w:rsidRPr="005367EB">
        <w:rPr>
          <w:rFonts w:ascii="Questa-Regular" w:eastAsia="Times New Roman" w:hAnsi="Questa-Regular" w:cs="Segoe UI"/>
          <w:color w:val="212529"/>
          <w:sz w:val="23"/>
          <w:szCs w:val="23"/>
          <w:lang w:eastAsia="da-DK"/>
        </w:rPr>
        <w:t xml:space="preserve">– Pga. risiko for </w:t>
      </w:r>
      <w:proofErr w:type="spellStart"/>
      <w:r w:rsidRPr="005367EB">
        <w:rPr>
          <w:rFonts w:ascii="Questa-Regular" w:eastAsia="Times New Roman" w:hAnsi="Questa-Regular" w:cs="Segoe UI"/>
          <w:color w:val="212529"/>
          <w:sz w:val="23"/>
          <w:szCs w:val="23"/>
          <w:lang w:eastAsia="da-DK"/>
        </w:rPr>
        <w:t>takykardi</w:t>
      </w:r>
      <w:proofErr w:type="spellEnd"/>
      <w:r w:rsidRPr="005367EB">
        <w:rPr>
          <w:rFonts w:ascii="Questa-Regular" w:eastAsia="Times New Roman" w:hAnsi="Questa-Regular" w:cs="Segoe UI"/>
          <w:color w:val="212529"/>
          <w:sz w:val="23"/>
          <w:szCs w:val="23"/>
          <w:lang w:eastAsia="da-DK"/>
        </w:rPr>
        <w:t xml:space="preserve"> og svimmelhed særligt umiddelbart efter behandlingsstart tilrådes dosistitrering især hos ældre patienter.</w:t>
      </w:r>
    </w:p>
    <w:p w14:paraId="0EAE2EAE" w14:textId="77777777" w:rsidR="00D05732" w:rsidRPr="00D05732" w:rsidRDefault="005367EB" w:rsidP="00D05732">
      <w:pPr>
        <w:pStyle w:val="Listeafsnit"/>
        <w:numPr>
          <w:ilvl w:val="0"/>
          <w:numId w:val="3"/>
        </w:numPr>
        <w:shd w:val="clear" w:color="auto" w:fill="F9F9FB"/>
        <w:spacing w:before="60" w:after="0" w:line="480" w:lineRule="auto"/>
        <w:jc w:val="both"/>
        <w:rPr>
          <w:rFonts w:ascii="Questa-Regular" w:eastAsia="Times New Roman" w:hAnsi="Questa-Regular" w:cs="Segoe UI"/>
          <w:color w:val="212529"/>
          <w:sz w:val="23"/>
          <w:szCs w:val="23"/>
          <w:lang w:eastAsia="da-DK"/>
        </w:rPr>
      </w:pPr>
      <w:r w:rsidRPr="005367EB">
        <w:rPr>
          <w:rFonts w:ascii="Questa-Regular" w:eastAsia="Times New Roman" w:hAnsi="Questa-Regular" w:cs="Segoe UI"/>
          <w:color w:val="212529"/>
          <w:sz w:val="23"/>
          <w:szCs w:val="23"/>
          <w:lang w:eastAsia="da-DK"/>
        </w:rPr>
        <w:t>– Pga. svimmelhed og blodtryksfald kan der være en øget risiko for faldulykker især hos ældre patienter.</w:t>
      </w:r>
    </w:p>
    <w:p w14:paraId="4B418753" w14:textId="77777777" w:rsidR="005367EB" w:rsidRPr="005367EB" w:rsidRDefault="005367EB" w:rsidP="005367EB">
      <w:pPr>
        <w:shd w:val="clear" w:color="auto" w:fill="F9F9FB"/>
        <w:spacing w:before="60" w:after="0" w:line="480" w:lineRule="auto"/>
        <w:ind w:firstLine="170"/>
        <w:jc w:val="both"/>
        <w:rPr>
          <w:rFonts w:ascii="Questa-Regular" w:eastAsia="Times New Roman" w:hAnsi="Questa-Regular" w:cs="Segoe UI"/>
          <w:color w:val="212529"/>
          <w:sz w:val="23"/>
          <w:szCs w:val="23"/>
          <w:lang w:eastAsia="da-DK"/>
        </w:rPr>
      </w:pPr>
      <w:r w:rsidRPr="005367EB">
        <w:rPr>
          <w:rFonts w:ascii="Questa-Regular" w:eastAsia="Times New Roman" w:hAnsi="Questa-Regular" w:cs="Segoe UI"/>
          <w:color w:val="212529"/>
          <w:sz w:val="23"/>
          <w:szCs w:val="23"/>
          <w:lang w:eastAsia="da-DK"/>
        </w:rPr>
        <w:t>– Pga. risiko for symptomer som angst, sanseforstyrrelser, humørændringer og paranoide tanker særligt hos patienter, som aldrig har prøvet cannabis tidligere, og sjældnere mere fremtrædende psykiske symptomer som konfusion, hallucinationer, vrangforestillinger og depression, bør patienten monitoreres tæt i starten af et behandlingsforløb. I tilfælde af udtalte psykiske symptomer bør behandling med medicinsk cannabis standses straks og patienten monitoreres tæt, indtil symptomerne er forsvundet.</w:t>
      </w:r>
    </w:p>
    <w:p w14:paraId="2BF16B3F" w14:textId="77777777" w:rsidR="005367EB" w:rsidRPr="005367EB" w:rsidRDefault="005367EB" w:rsidP="005367EB">
      <w:pPr>
        <w:shd w:val="clear" w:color="auto" w:fill="F9F9FB"/>
        <w:spacing w:before="60" w:after="0" w:line="480" w:lineRule="auto"/>
        <w:ind w:firstLine="170"/>
        <w:jc w:val="both"/>
        <w:rPr>
          <w:rFonts w:ascii="Questa-Regular" w:eastAsia="Times New Roman" w:hAnsi="Questa-Regular" w:cs="Segoe UI"/>
          <w:color w:val="212529"/>
          <w:sz w:val="23"/>
          <w:szCs w:val="23"/>
          <w:lang w:eastAsia="da-DK"/>
        </w:rPr>
      </w:pPr>
      <w:r w:rsidRPr="005367EB">
        <w:rPr>
          <w:rFonts w:ascii="Questa-Regular" w:eastAsia="Times New Roman" w:hAnsi="Questa-Regular" w:cs="Segoe UI"/>
          <w:color w:val="212529"/>
          <w:sz w:val="23"/>
          <w:szCs w:val="23"/>
          <w:lang w:eastAsia="da-DK"/>
        </w:rPr>
        <w:t>– Medicinsk cannabis skal anvendes med stor forsigtighed til patienter med kendt pågående eller tidligere alkohol- eller stofmisbrug.</w:t>
      </w:r>
    </w:p>
    <w:p w14:paraId="67AC1F89" w14:textId="77777777" w:rsidR="005367EB" w:rsidRPr="005367EB" w:rsidRDefault="005367EB" w:rsidP="005367EB">
      <w:pPr>
        <w:shd w:val="clear" w:color="auto" w:fill="F9F9FB"/>
        <w:spacing w:before="60" w:after="0" w:line="480" w:lineRule="auto"/>
        <w:ind w:firstLine="170"/>
        <w:jc w:val="both"/>
        <w:rPr>
          <w:rFonts w:ascii="Questa-Regular" w:eastAsia="Times New Roman" w:hAnsi="Questa-Regular" w:cs="Segoe UI"/>
          <w:color w:val="212529"/>
          <w:sz w:val="23"/>
          <w:szCs w:val="23"/>
          <w:lang w:eastAsia="da-DK"/>
        </w:rPr>
      </w:pPr>
      <w:r w:rsidRPr="005367EB">
        <w:rPr>
          <w:rFonts w:ascii="Questa-Regular" w:eastAsia="Times New Roman" w:hAnsi="Questa-Regular" w:cs="Segoe UI"/>
          <w:color w:val="212529"/>
          <w:sz w:val="23"/>
          <w:szCs w:val="23"/>
          <w:lang w:eastAsia="da-DK"/>
        </w:rPr>
        <w:t>– Patienter skal advares om, at samtidig indtag af alkohol og medicinsk cannabis kan forstærke påvirkningen af centralnervesystemet.</w:t>
      </w:r>
    </w:p>
    <w:p w14:paraId="5142A7D4" w14:textId="77777777" w:rsidR="005367EB" w:rsidRPr="005367EB" w:rsidRDefault="005367EB" w:rsidP="005367EB">
      <w:pPr>
        <w:shd w:val="clear" w:color="auto" w:fill="F9F9FB"/>
        <w:spacing w:before="60" w:after="0" w:line="480" w:lineRule="auto"/>
        <w:ind w:firstLine="170"/>
        <w:jc w:val="both"/>
        <w:rPr>
          <w:rFonts w:ascii="Questa-Regular" w:eastAsia="Times New Roman" w:hAnsi="Questa-Regular" w:cs="Segoe UI"/>
          <w:color w:val="212529"/>
          <w:sz w:val="23"/>
          <w:szCs w:val="23"/>
          <w:lang w:eastAsia="da-DK"/>
        </w:rPr>
      </w:pPr>
      <w:r w:rsidRPr="005367EB">
        <w:rPr>
          <w:rFonts w:ascii="Questa-Regular" w:eastAsia="Times New Roman" w:hAnsi="Questa-Regular" w:cs="Segoe UI"/>
          <w:color w:val="212529"/>
          <w:sz w:val="23"/>
          <w:szCs w:val="23"/>
          <w:lang w:eastAsia="da-DK"/>
        </w:rPr>
        <w:t xml:space="preserve">– Medicinsk cannabis skal anvendes med stor forsigtighed hos patienter, der er i samtidig behandling med sovemedicin, </w:t>
      </w:r>
      <w:proofErr w:type="spellStart"/>
      <w:r w:rsidRPr="005367EB">
        <w:rPr>
          <w:rFonts w:ascii="Questa-Regular" w:eastAsia="Times New Roman" w:hAnsi="Questa-Regular" w:cs="Segoe UI"/>
          <w:color w:val="212529"/>
          <w:sz w:val="23"/>
          <w:szCs w:val="23"/>
          <w:lang w:eastAsia="da-DK"/>
        </w:rPr>
        <w:t>sedativa</w:t>
      </w:r>
      <w:proofErr w:type="spellEnd"/>
      <w:r w:rsidRPr="005367EB">
        <w:rPr>
          <w:rFonts w:ascii="Questa-Regular" w:eastAsia="Times New Roman" w:hAnsi="Questa-Regular" w:cs="Segoe UI"/>
          <w:color w:val="212529"/>
          <w:sz w:val="23"/>
          <w:szCs w:val="23"/>
          <w:lang w:eastAsia="da-DK"/>
        </w:rPr>
        <w:t xml:space="preserve"> eller andre midler med psykoaktiv virkning pga. risiko for additiv eller </w:t>
      </w:r>
      <w:proofErr w:type="spellStart"/>
      <w:r w:rsidRPr="005367EB">
        <w:rPr>
          <w:rFonts w:ascii="Questa-Regular" w:eastAsia="Times New Roman" w:hAnsi="Questa-Regular" w:cs="Segoe UI"/>
          <w:color w:val="212529"/>
          <w:sz w:val="23"/>
          <w:szCs w:val="23"/>
          <w:lang w:eastAsia="da-DK"/>
        </w:rPr>
        <w:t>synergistisk</w:t>
      </w:r>
      <w:proofErr w:type="spellEnd"/>
      <w:r w:rsidRPr="005367EB">
        <w:rPr>
          <w:rFonts w:ascii="Questa-Regular" w:eastAsia="Times New Roman" w:hAnsi="Questa-Regular" w:cs="Segoe UI"/>
          <w:color w:val="212529"/>
          <w:sz w:val="23"/>
          <w:szCs w:val="23"/>
          <w:lang w:eastAsia="da-DK"/>
        </w:rPr>
        <w:t xml:space="preserve"> virkning.</w:t>
      </w:r>
    </w:p>
    <w:p w14:paraId="052D60C9" w14:textId="77777777" w:rsidR="005367EB" w:rsidRPr="005367EB" w:rsidRDefault="005367EB" w:rsidP="005367EB">
      <w:pPr>
        <w:shd w:val="clear" w:color="auto" w:fill="F9F9FB"/>
        <w:spacing w:before="60" w:after="0" w:line="480" w:lineRule="auto"/>
        <w:ind w:firstLine="170"/>
        <w:jc w:val="both"/>
        <w:rPr>
          <w:rFonts w:ascii="Questa-Regular" w:eastAsia="Times New Roman" w:hAnsi="Questa-Regular" w:cs="Segoe UI"/>
          <w:color w:val="212529"/>
          <w:sz w:val="23"/>
          <w:szCs w:val="23"/>
          <w:lang w:eastAsia="da-DK"/>
        </w:rPr>
      </w:pPr>
      <w:r w:rsidRPr="005367EB">
        <w:rPr>
          <w:rFonts w:ascii="Questa-Regular" w:eastAsia="Times New Roman" w:hAnsi="Questa-Regular" w:cs="Segoe UI"/>
          <w:color w:val="212529"/>
          <w:sz w:val="23"/>
          <w:szCs w:val="23"/>
          <w:lang w:eastAsia="da-DK"/>
        </w:rPr>
        <w:t>– Rygning af cannabis frarådes generelt, men særligt hos patienter med astma og kronisk obstruktiv lungesygdom (KOL).</w:t>
      </w:r>
    </w:p>
    <w:p w14:paraId="38E6C0A8" w14:textId="77777777" w:rsidR="005367EB" w:rsidRPr="005367EB" w:rsidRDefault="005367EB" w:rsidP="005367EB">
      <w:pPr>
        <w:shd w:val="clear" w:color="auto" w:fill="F9F9FB"/>
        <w:spacing w:before="60" w:after="0" w:line="480" w:lineRule="auto"/>
        <w:ind w:firstLine="170"/>
        <w:jc w:val="both"/>
        <w:rPr>
          <w:rFonts w:ascii="Questa-Regular" w:eastAsia="Times New Roman" w:hAnsi="Questa-Regular" w:cs="Segoe UI"/>
          <w:color w:val="212529"/>
          <w:sz w:val="23"/>
          <w:szCs w:val="23"/>
          <w:lang w:eastAsia="da-DK"/>
        </w:rPr>
      </w:pPr>
      <w:r w:rsidRPr="005367EB">
        <w:rPr>
          <w:rFonts w:ascii="Questa-Regular" w:eastAsia="Times New Roman" w:hAnsi="Questa-Regular" w:cs="Segoe UI"/>
          <w:color w:val="212529"/>
          <w:sz w:val="23"/>
          <w:szCs w:val="23"/>
          <w:lang w:eastAsia="da-DK"/>
        </w:rPr>
        <w:t xml:space="preserve">– Særlige forhold ved produkter indeholdende </w:t>
      </w:r>
      <w:proofErr w:type="spellStart"/>
      <w:r w:rsidRPr="005367EB">
        <w:rPr>
          <w:rFonts w:ascii="Questa-Regular" w:eastAsia="Times New Roman" w:hAnsi="Questa-Regular" w:cs="Segoe UI"/>
          <w:color w:val="212529"/>
          <w:sz w:val="23"/>
          <w:szCs w:val="23"/>
          <w:lang w:eastAsia="da-DK"/>
        </w:rPr>
        <w:t>cannabidiol</w:t>
      </w:r>
      <w:proofErr w:type="spellEnd"/>
      <w:r w:rsidRPr="005367EB">
        <w:rPr>
          <w:rFonts w:ascii="Questa-Regular" w:eastAsia="Times New Roman" w:hAnsi="Questa-Regular" w:cs="Segoe UI"/>
          <w:color w:val="212529"/>
          <w:sz w:val="23"/>
          <w:szCs w:val="23"/>
          <w:lang w:eastAsia="da-DK"/>
        </w:rPr>
        <w:t xml:space="preserve"> (CBD): CBD synes at have immunmodulerende og antiinflammatoriske virkninger, som aktuelt undersøges til forskellige inflammatoriske (autoimmune) sygdomme og til graft-versus-host </w:t>
      </w:r>
      <w:proofErr w:type="spellStart"/>
      <w:r w:rsidRPr="005367EB">
        <w:rPr>
          <w:rFonts w:ascii="Questa-Regular" w:eastAsia="Times New Roman" w:hAnsi="Questa-Regular" w:cs="Segoe UI"/>
          <w:color w:val="212529"/>
          <w:sz w:val="23"/>
          <w:szCs w:val="23"/>
          <w:lang w:eastAsia="da-DK"/>
        </w:rPr>
        <w:t>disease</w:t>
      </w:r>
      <w:proofErr w:type="spellEnd"/>
      <w:r w:rsidRPr="005367EB">
        <w:rPr>
          <w:rFonts w:ascii="Questa-Regular" w:eastAsia="Times New Roman" w:hAnsi="Questa-Regular" w:cs="Segoe UI"/>
          <w:color w:val="212529"/>
          <w:sz w:val="23"/>
          <w:szCs w:val="23"/>
          <w:lang w:eastAsia="da-DK"/>
        </w:rPr>
        <w:t xml:space="preserve">. Der er på nuværende tidspunkt begrænset viden om betydningen heraf. Ved høje CBD-doser (20 mg/kg/d) er hos børn med epilepsisyndromet </w:t>
      </w:r>
      <w:proofErr w:type="spellStart"/>
      <w:r w:rsidRPr="005367EB">
        <w:rPr>
          <w:rFonts w:ascii="Questa-Regular" w:eastAsia="Times New Roman" w:hAnsi="Questa-Regular" w:cs="Segoe UI"/>
          <w:color w:val="212529"/>
          <w:sz w:val="23"/>
          <w:szCs w:val="23"/>
          <w:lang w:eastAsia="da-DK"/>
        </w:rPr>
        <w:t>Dravet</w:t>
      </w:r>
      <w:proofErr w:type="spellEnd"/>
      <w:r w:rsidRPr="005367EB">
        <w:rPr>
          <w:rFonts w:ascii="Questa-Regular" w:eastAsia="Times New Roman" w:hAnsi="Questa-Regular" w:cs="Segoe UI"/>
          <w:color w:val="212529"/>
          <w:sz w:val="23"/>
          <w:szCs w:val="23"/>
          <w:lang w:eastAsia="da-DK"/>
        </w:rPr>
        <w:t xml:space="preserve"> syndrom beskrevet en række bivirkninger, herunder </w:t>
      </w:r>
      <w:proofErr w:type="spellStart"/>
      <w:r w:rsidRPr="005367EB">
        <w:rPr>
          <w:rFonts w:ascii="Questa-Regular" w:eastAsia="Times New Roman" w:hAnsi="Questa-Regular" w:cs="Segoe UI"/>
          <w:color w:val="212529"/>
          <w:sz w:val="23"/>
          <w:szCs w:val="23"/>
          <w:lang w:eastAsia="da-DK"/>
        </w:rPr>
        <w:t>somnolens</w:t>
      </w:r>
      <w:proofErr w:type="spellEnd"/>
      <w:r w:rsidRPr="005367EB">
        <w:rPr>
          <w:rFonts w:ascii="Questa-Regular" w:eastAsia="Times New Roman" w:hAnsi="Questa-Regular" w:cs="Segoe UI"/>
          <w:color w:val="212529"/>
          <w:sz w:val="23"/>
          <w:szCs w:val="23"/>
          <w:lang w:eastAsia="da-DK"/>
        </w:rPr>
        <w:t xml:space="preserve"> og diarré. Hos en femtedel af patienterne (alle i samtidig </w:t>
      </w:r>
      <w:proofErr w:type="spellStart"/>
      <w:r w:rsidRPr="005367EB">
        <w:rPr>
          <w:rFonts w:ascii="Questa-Regular" w:eastAsia="Times New Roman" w:hAnsi="Questa-Regular" w:cs="Segoe UI"/>
          <w:color w:val="212529"/>
          <w:sz w:val="23"/>
          <w:szCs w:val="23"/>
          <w:lang w:eastAsia="da-DK"/>
        </w:rPr>
        <w:t>valproatbehandling</w:t>
      </w:r>
      <w:proofErr w:type="spellEnd"/>
      <w:r w:rsidRPr="005367EB">
        <w:rPr>
          <w:rFonts w:ascii="Questa-Regular" w:eastAsia="Times New Roman" w:hAnsi="Questa-Regular" w:cs="Segoe UI"/>
          <w:color w:val="212529"/>
          <w:sz w:val="23"/>
          <w:szCs w:val="23"/>
          <w:lang w:eastAsia="da-DK"/>
        </w:rPr>
        <w:t xml:space="preserve">) sås </w:t>
      </w:r>
      <w:proofErr w:type="spellStart"/>
      <w:r w:rsidRPr="005367EB">
        <w:rPr>
          <w:rFonts w:ascii="Questa-Regular" w:eastAsia="Times New Roman" w:hAnsi="Questa-Regular" w:cs="Segoe UI"/>
          <w:color w:val="212529"/>
          <w:sz w:val="23"/>
          <w:szCs w:val="23"/>
          <w:lang w:eastAsia="da-DK"/>
        </w:rPr>
        <w:t>transaminasestigninger</w:t>
      </w:r>
      <w:proofErr w:type="spellEnd"/>
      <w:r w:rsidRPr="005367EB">
        <w:rPr>
          <w:rFonts w:ascii="Questa-Regular" w:eastAsia="Times New Roman" w:hAnsi="Questa-Regular" w:cs="Segoe UI"/>
          <w:color w:val="212529"/>
          <w:sz w:val="23"/>
          <w:szCs w:val="23"/>
          <w:lang w:eastAsia="da-DK"/>
        </w:rPr>
        <w:t xml:space="preserve"> tydende på leverpåvirkning</w:t>
      </w:r>
      <w:bookmarkStart w:id="317" w:name="Henvisning_idc3650871-c2e6-4b13-8266-0d1"/>
      <w:r w:rsidR="00F17993">
        <w:rPr>
          <w:rStyle w:val="Fodnotehenvisning"/>
          <w:rFonts w:ascii="Questa-Regular" w:eastAsia="Times New Roman" w:hAnsi="Questa-Regular" w:cs="Segoe UI"/>
          <w:color w:val="212529"/>
          <w:sz w:val="23"/>
          <w:szCs w:val="23"/>
          <w:lang w:eastAsia="da-DK"/>
        </w:rPr>
        <w:footnoteReference w:id="28"/>
      </w:r>
      <w:bookmarkEnd w:id="317"/>
      <w:r w:rsidRPr="005367EB">
        <w:rPr>
          <w:rFonts w:ascii="Questa-Regular" w:eastAsia="Times New Roman" w:hAnsi="Questa-Regular" w:cs="Segoe UI"/>
          <w:color w:val="212529"/>
          <w:sz w:val="23"/>
          <w:szCs w:val="23"/>
          <w:lang w:eastAsia="da-DK"/>
        </w:rPr>
        <w:t>. Indtil yderligere viden foreligger anbefales monitorering af leverparametre ved behandling med CBD-</w:t>
      </w:r>
      <w:proofErr w:type="spellStart"/>
      <w:r w:rsidRPr="005367EB">
        <w:rPr>
          <w:rFonts w:ascii="Questa-Regular" w:eastAsia="Times New Roman" w:hAnsi="Questa-Regular" w:cs="Segoe UI"/>
          <w:color w:val="212529"/>
          <w:sz w:val="23"/>
          <w:szCs w:val="23"/>
          <w:lang w:eastAsia="da-DK"/>
        </w:rPr>
        <w:t>holdige</w:t>
      </w:r>
      <w:proofErr w:type="spellEnd"/>
      <w:r w:rsidRPr="005367EB">
        <w:rPr>
          <w:rFonts w:ascii="Questa-Regular" w:eastAsia="Times New Roman" w:hAnsi="Questa-Regular" w:cs="Segoe UI"/>
          <w:color w:val="212529"/>
          <w:sz w:val="23"/>
          <w:szCs w:val="23"/>
          <w:lang w:eastAsia="da-DK"/>
        </w:rPr>
        <w:t xml:space="preserve"> præparater.</w:t>
      </w:r>
    </w:p>
    <w:p w14:paraId="0779CB5F" w14:textId="77777777" w:rsidR="005367EB" w:rsidRPr="005367EB" w:rsidRDefault="005367EB" w:rsidP="005367EB">
      <w:pPr>
        <w:shd w:val="clear" w:color="auto" w:fill="F9F9FB"/>
        <w:spacing w:before="60" w:after="0" w:line="480" w:lineRule="auto"/>
        <w:ind w:firstLine="170"/>
        <w:jc w:val="both"/>
        <w:rPr>
          <w:rFonts w:ascii="Questa-Regular" w:eastAsia="Times New Roman" w:hAnsi="Questa-Regular" w:cs="Segoe UI"/>
          <w:color w:val="212529"/>
          <w:sz w:val="23"/>
          <w:szCs w:val="23"/>
          <w:lang w:eastAsia="da-DK"/>
        </w:rPr>
      </w:pPr>
      <w:r w:rsidRPr="005367EB">
        <w:rPr>
          <w:rFonts w:ascii="Questa-Regular" w:eastAsia="Times New Roman" w:hAnsi="Questa-Regular" w:cs="Segoe UI"/>
          <w:color w:val="212529"/>
          <w:sz w:val="23"/>
          <w:szCs w:val="23"/>
          <w:lang w:eastAsia="da-DK"/>
        </w:rPr>
        <w:t>– THC kan bevirke afhængighed. Et nyligt studie fra Israel antyder, at 10-20% af kroniske smertepatienter behandlet med medicinsk cannabis kan udvikle symptomer forenelige med afhængighed</w:t>
      </w:r>
      <w:bookmarkStart w:id="318" w:name="Henvisning_idf940f4cd-07fb-4386-a79d-80b"/>
      <w:r w:rsidR="00F17993">
        <w:rPr>
          <w:rStyle w:val="Fodnotehenvisning"/>
          <w:rFonts w:ascii="Questa-Regular" w:eastAsia="Times New Roman" w:hAnsi="Questa-Regular" w:cs="Segoe UI"/>
          <w:color w:val="212529"/>
          <w:sz w:val="23"/>
          <w:szCs w:val="23"/>
          <w:lang w:eastAsia="da-DK"/>
        </w:rPr>
        <w:footnoteReference w:id="29"/>
      </w:r>
      <w:bookmarkEnd w:id="318"/>
      <w:r w:rsidRPr="005367EB">
        <w:rPr>
          <w:rFonts w:ascii="Questa-Regular" w:eastAsia="Times New Roman" w:hAnsi="Questa-Regular" w:cs="Segoe UI"/>
          <w:color w:val="212529"/>
          <w:sz w:val="23"/>
          <w:szCs w:val="23"/>
          <w:lang w:eastAsia="da-DK"/>
        </w:rPr>
        <w:t>. Risikoen antages at være højest ved rygning af medicinsk cannabis. Der savnes viden om afhængighedsrisikoen ved peroral indtagelse.</w:t>
      </w:r>
    </w:p>
    <w:p w14:paraId="667BA2EC" w14:textId="77777777" w:rsidR="005367EB" w:rsidRPr="005367EB" w:rsidRDefault="005367EB" w:rsidP="005367EB">
      <w:pPr>
        <w:shd w:val="clear" w:color="auto" w:fill="F9F9FB"/>
        <w:spacing w:before="60" w:after="0" w:line="480" w:lineRule="auto"/>
        <w:ind w:firstLine="170"/>
        <w:jc w:val="both"/>
        <w:rPr>
          <w:rFonts w:ascii="Questa-Regular" w:eastAsia="Times New Roman" w:hAnsi="Questa-Regular" w:cs="Segoe UI"/>
          <w:color w:val="212529"/>
          <w:sz w:val="23"/>
          <w:szCs w:val="23"/>
          <w:lang w:eastAsia="da-DK"/>
        </w:rPr>
      </w:pPr>
      <w:r w:rsidRPr="005367EB">
        <w:rPr>
          <w:rFonts w:ascii="Questa-Regular" w:eastAsia="Times New Roman" w:hAnsi="Questa-Regular" w:cs="Segoe UI"/>
          <w:color w:val="212529"/>
          <w:sz w:val="23"/>
          <w:szCs w:val="23"/>
          <w:lang w:eastAsia="da-DK"/>
        </w:rPr>
        <w:t>Patienten skal rådgives om, at der kan være fastsat begrænsninger for at rejse til andre lande med medicinsk cannabis. Patienten bør derfor undersøge, hvilke regler der gælder for at medbringe medicinsk cannabis til eget brug på en rejse, herunder om muligheden for udstedelse af en Schengen-attest eller anden dokumentation, som rejselandet påkræver</w:t>
      </w:r>
      <w:bookmarkStart w:id="319" w:name="Henvisning_id89b100e5-7b3f-426b-b3e5-9dc"/>
      <w:r w:rsidR="00D838E1">
        <w:rPr>
          <w:rStyle w:val="Fodnotehenvisning"/>
          <w:rFonts w:ascii="Questa-Regular" w:eastAsia="Times New Roman" w:hAnsi="Questa-Regular" w:cs="Segoe UI"/>
          <w:color w:val="212529"/>
          <w:sz w:val="23"/>
          <w:szCs w:val="23"/>
          <w:lang w:eastAsia="da-DK"/>
        </w:rPr>
        <w:footnoteReference w:id="30"/>
      </w:r>
      <w:bookmarkEnd w:id="319"/>
      <w:r w:rsidRPr="005367EB">
        <w:rPr>
          <w:rFonts w:ascii="Questa-Regular" w:eastAsia="Times New Roman" w:hAnsi="Questa-Regular" w:cs="Segoe UI"/>
          <w:color w:val="212529"/>
          <w:sz w:val="23"/>
          <w:szCs w:val="23"/>
          <w:lang w:eastAsia="da-DK"/>
        </w:rPr>
        <w:t>.</w:t>
      </w:r>
    </w:p>
    <w:p w14:paraId="30262668" w14:textId="77777777" w:rsidR="005367EB" w:rsidRPr="005367EB" w:rsidRDefault="005367EB" w:rsidP="005367EB">
      <w:pPr>
        <w:shd w:val="clear" w:color="auto" w:fill="F9F9FB"/>
        <w:spacing w:before="240" w:after="0" w:line="480" w:lineRule="auto"/>
        <w:rPr>
          <w:rFonts w:ascii="Questa-Regular" w:eastAsia="Times New Roman" w:hAnsi="Questa-Regular" w:cs="Segoe UI"/>
          <w:b/>
          <w:bCs/>
          <w:color w:val="212529"/>
          <w:sz w:val="23"/>
          <w:szCs w:val="23"/>
          <w:lang w:eastAsia="da-DK"/>
        </w:rPr>
      </w:pPr>
      <w:r w:rsidRPr="005367EB">
        <w:rPr>
          <w:rFonts w:ascii="Questa-Regular" w:eastAsia="Times New Roman" w:hAnsi="Questa-Regular" w:cs="Segoe UI"/>
          <w:b/>
          <w:bCs/>
          <w:color w:val="212529"/>
          <w:sz w:val="23"/>
          <w:szCs w:val="23"/>
          <w:lang w:eastAsia="da-DK"/>
        </w:rPr>
        <w:t>10. Graviditet og amning</w:t>
      </w:r>
    </w:p>
    <w:p w14:paraId="429C221F" w14:textId="77777777" w:rsidR="005367EB" w:rsidRPr="005367EB" w:rsidRDefault="005367EB" w:rsidP="005367EB">
      <w:pPr>
        <w:shd w:val="clear" w:color="auto" w:fill="F9F9FB"/>
        <w:spacing w:before="60" w:after="0" w:line="480" w:lineRule="auto"/>
        <w:ind w:firstLine="170"/>
        <w:jc w:val="both"/>
        <w:rPr>
          <w:rFonts w:ascii="Questa-Regular" w:eastAsia="Times New Roman" w:hAnsi="Questa-Regular" w:cs="Segoe UI"/>
          <w:color w:val="212529"/>
          <w:sz w:val="23"/>
          <w:szCs w:val="23"/>
          <w:lang w:eastAsia="da-DK"/>
        </w:rPr>
      </w:pPr>
      <w:r w:rsidRPr="005367EB">
        <w:rPr>
          <w:rFonts w:ascii="Questa-Regular" w:eastAsia="Times New Roman" w:hAnsi="Questa-Regular" w:cs="Segoe UI"/>
          <w:color w:val="212529"/>
          <w:sz w:val="23"/>
          <w:szCs w:val="23"/>
          <w:lang w:eastAsia="da-DK"/>
        </w:rPr>
        <w:t>Der er begrænset viden om medicinsk cannabis' indvirkning på den humane reproduktion.</w:t>
      </w:r>
    </w:p>
    <w:p w14:paraId="7AD5DDE5" w14:textId="77777777" w:rsidR="005367EB" w:rsidRPr="005367EB" w:rsidRDefault="005367EB" w:rsidP="005367EB">
      <w:pPr>
        <w:shd w:val="clear" w:color="auto" w:fill="F9F9FB"/>
        <w:spacing w:before="60" w:after="0" w:line="480" w:lineRule="auto"/>
        <w:ind w:firstLine="170"/>
        <w:jc w:val="both"/>
        <w:rPr>
          <w:rFonts w:ascii="Questa-Regular" w:eastAsia="Times New Roman" w:hAnsi="Questa-Regular" w:cs="Segoe UI"/>
          <w:color w:val="212529"/>
          <w:sz w:val="23"/>
          <w:szCs w:val="23"/>
          <w:lang w:eastAsia="da-DK"/>
        </w:rPr>
      </w:pPr>
      <w:r w:rsidRPr="005367EB">
        <w:rPr>
          <w:rFonts w:ascii="Questa-Regular" w:eastAsia="Times New Roman" w:hAnsi="Questa-Regular" w:cs="Segoe UI"/>
          <w:color w:val="212529"/>
          <w:sz w:val="23"/>
          <w:szCs w:val="23"/>
          <w:lang w:eastAsia="da-DK"/>
        </w:rPr>
        <w:t xml:space="preserve">Medicinsk cannabis bør ikke anvendes under graviditet. </w:t>
      </w:r>
      <w:ins w:id="320" w:author="Sanne Have" w:date="2025-05-12T11:12:00Z">
        <w:r w:rsidR="002E5762">
          <w:rPr>
            <w:rFonts w:ascii="Questa-Regular" w:eastAsia="Times New Roman" w:hAnsi="Questa-Regular" w:cs="Segoe UI"/>
            <w:color w:val="212529"/>
            <w:sz w:val="23"/>
            <w:szCs w:val="23"/>
            <w:lang w:eastAsia="da-DK"/>
          </w:rPr>
          <w:t xml:space="preserve">Der er data, der tyder på, </w:t>
        </w:r>
      </w:ins>
      <w:del w:id="321" w:author="Sanne Have" w:date="2025-05-12T11:12:00Z">
        <w:r w:rsidRPr="005367EB" w:rsidDel="002E5762">
          <w:rPr>
            <w:rFonts w:ascii="Questa-Regular" w:eastAsia="Times New Roman" w:hAnsi="Questa-Regular" w:cs="Segoe UI"/>
            <w:color w:val="212529"/>
            <w:sz w:val="23"/>
            <w:szCs w:val="23"/>
            <w:lang w:eastAsia="da-DK"/>
          </w:rPr>
          <w:delText xml:space="preserve">Det er ikke udelukket, </w:delText>
        </w:r>
      </w:del>
      <w:r w:rsidRPr="005367EB">
        <w:rPr>
          <w:rFonts w:ascii="Questa-Regular" w:eastAsia="Times New Roman" w:hAnsi="Questa-Regular" w:cs="Segoe UI"/>
          <w:color w:val="212529"/>
          <w:sz w:val="23"/>
          <w:szCs w:val="23"/>
          <w:lang w:eastAsia="da-DK"/>
        </w:rPr>
        <w:t>at cannabis kan påvirke fosterets kognitive udvikling eller kan bevirke for tidlig fødsel og lav fødselsvægt</w:t>
      </w:r>
      <w:ins w:id="322" w:author="Sanne Have" w:date="2025-06-04T08:40:00Z">
        <w:r w:rsidR="00EA0AE6" w:rsidRPr="00EA0AE6">
          <w:rPr>
            <w:rFonts w:ascii="Questa-Regular" w:eastAsia="Times New Roman" w:hAnsi="Questa-Regular" w:cs="Segoe UI"/>
            <w:color w:val="212529"/>
            <w:sz w:val="23"/>
            <w:szCs w:val="23"/>
            <w:lang w:eastAsia="da-DK"/>
          </w:rPr>
          <w:t xml:space="preserve"> </w:t>
        </w:r>
        <w:r w:rsidR="00EA0AE6">
          <w:rPr>
            <w:rFonts w:ascii="Questa-Regular" w:eastAsia="Times New Roman" w:hAnsi="Questa-Regular" w:cs="Segoe UI"/>
            <w:color w:val="212529"/>
            <w:sz w:val="23"/>
            <w:szCs w:val="23"/>
            <w:lang w:eastAsia="da-DK"/>
          </w:rPr>
          <w:t xml:space="preserve">og muligvis </w:t>
        </w:r>
        <w:proofErr w:type="spellStart"/>
        <w:r w:rsidR="00EA0AE6">
          <w:rPr>
            <w:rFonts w:ascii="Questa-Regular" w:eastAsia="Times New Roman" w:hAnsi="Questa-Regular" w:cs="Segoe UI"/>
            <w:color w:val="212529"/>
            <w:sz w:val="23"/>
            <w:szCs w:val="23"/>
            <w:lang w:eastAsia="da-DK"/>
          </w:rPr>
          <w:t>perinatal</w:t>
        </w:r>
        <w:proofErr w:type="spellEnd"/>
        <w:r w:rsidR="00EA0AE6">
          <w:rPr>
            <w:rFonts w:ascii="Questa-Regular" w:eastAsia="Times New Roman" w:hAnsi="Questa-Regular" w:cs="Segoe UI"/>
            <w:color w:val="212529"/>
            <w:sz w:val="23"/>
            <w:szCs w:val="23"/>
            <w:lang w:eastAsia="da-DK"/>
          </w:rPr>
          <w:t xml:space="preserve"> død.</w:t>
        </w:r>
        <w:r w:rsidR="00EA0AE6">
          <w:rPr>
            <w:rStyle w:val="Fodnotehenvisning"/>
            <w:rFonts w:ascii="Questa-Regular" w:eastAsia="Times New Roman" w:hAnsi="Questa-Regular" w:cs="Segoe UI"/>
            <w:color w:val="212529"/>
            <w:sz w:val="23"/>
            <w:szCs w:val="23"/>
            <w:lang w:eastAsia="da-DK"/>
          </w:rPr>
          <w:footnoteReference w:id="31"/>
        </w:r>
      </w:ins>
      <w:ins w:id="325" w:author="Sanne Have" w:date="2025-06-04T08:43:00Z">
        <w:r w:rsidR="00EA0AE6">
          <w:rPr>
            <w:rFonts w:ascii="Questa-Regular" w:eastAsia="Times New Roman" w:hAnsi="Questa-Regular" w:cs="Segoe UI"/>
            <w:color w:val="212529"/>
            <w:sz w:val="23"/>
            <w:szCs w:val="23"/>
            <w:lang w:eastAsia="da-DK"/>
          </w:rPr>
          <w:t xml:space="preserve"> </w:t>
        </w:r>
      </w:ins>
      <w:del w:id="326" w:author="Sanne Have" w:date="2025-06-04T08:43:00Z">
        <w:r w:rsidRPr="005367EB" w:rsidDel="00EA0AE6">
          <w:rPr>
            <w:rFonts w:ascii="Questa-Regular" w:eastAsia="Times New Roman" w:hAnsi="Questa-Regular" w:cs="Segoe UI"/>
            <w:color w:val="212529"/>
            <w:sz w:val="23"/>
            <w:szCs w:val="23"/>
            <w:lang w:eastAsia="da-DK"/>
          </w:rPr>
          <w:delText>.</w:delText>
        </w:r>
      </w:del>
      <w:bookmarkStart w:id="327" w:name="Henvisning_ida072dee3-4065-42ca-876f-580"/>
      <w:r w:rsidR="00D838E1">
        <w:rPr>
          <w:rStyle w:val="Fodnotehenvisning"/>
          <w:rFonts w:ascii="Questa-Regular" w:eastAsia="Times New Roman" w:hAnsi="Questa-Regular" w:cs="Segoe UI"/>
          <w:color w:val="212529"/>
          <w:sz w:val="23"/>
          <w:szCs w:val="23"/>
          <w:lang w:eastAsia="da-DK"/>
        </w:rPr>
        <w:footnoteReference w:id="32"/>
      </w:r>
      <w:r w:rsidR="00D838E1" w:rsidRPr="005367EB" w:rsidDel="00D838E1">
        <w:rPr>
          <w:rFonts w:ascii="Questa-Regular" w:eastAsia="Times New Roman" w:hAnsi="Questa-Regular" w:cs="Segoe UI"/>
          <w:color w:val="212529"/>
          <w:sz w:val="23"/>
          <w:szCs w:val="23"/>
          <w:lang w:eastAsia="da-DK"/>
        </w:rPr>
        <w:t xml:space="preserve"> </w:t>
      </w:r>
      <w:bookmarkEnd w:id="327"/>
    </w:p>
    <w:p w14:paraId="79AE83D6" w14:textId="77777777" w:rsidR="005367EB" w:rsidRPr="005367EB" w:rsidRDefault="005367EB" w:rsidP="005367EB">
      <w:pPr>
        <w:shd w:val="clear" w:color="auto" w:fill="F9F9FB"/>
        <w:spacing w:before="60" w:after="0" w:line="480" w:lineRule="auto"/>
        <w:ind w:firstLine="170"/>
        <w:jc w:val="both"/>
        <w:rPr>
          <w:rFonts w:ascii="Questa-Regular" w:eastAsia="Times New Roman" w:hAnsi="Questa-Regular" w:cs="Segoe UI"/>
          <w:color w:val="212529"/>
          <w:sz w:val="23"/>
          <w:szCs w:val="23"/>
          <w:lang w:eastAsia="da-DK"/>
        </w:rPr>
      </w:pPr>
      <w:proofErr w:type="spellStart"/>
      <w:r w:rsidRPr="17165FCE">
        <w:rPr>
          <w:rFonts w:ascii="Questa-Regular" w:eastAsia="Times New Roman" w:hAnsi="Questa-Regular" w:cs="Segoe UI"/>
          <w:color w:val="212529"/>
          <w:sz w:val="23"/>
          <w:szCs w:val="23"/>
          <w:lang w:eastAsia="da-DK"/>
        </w:rPr>
        <w:t>Cannabinoider</w:t>
      </w:r>
      <w:proofErr w:type="spellEnd"/>
      <w:r w:rsidRPr="17165FCE">
        <w:rPr>
          <w:rFonts w:ascii="Questa-Regular" w:eastAsia="Times New Roman" w:hAnsi="Questa-Regular" w:cs="Segoe UI"/>
          <w:color w:val="212529"/>
          <w:sz w:val="23"/>
          <w:szCs w:val="23"/>
          <w:lang w:eastAsia="da-DK"/>
        </w:rPr>
        <w:t xml:space="preserve"> udskilles i betydeligt omfang i modermælken, hvorfor medicinsk cannabis ikke bør anvendes af ammende kvinder</w:t>
      </w:r>
      <w:ins w:id="328" w:author="Claus Stage" w:date="2025-03-06T11:38:00Z">
        <w:r w:rsidR="00445116" w:rsidRPr="17165FCE">
          <w:rPr>
            <w:rFonts w:ascii="Questa-Regular" w:eastAsia="Times New Roman" w:hAnsi="Questa-Regular" w:cs="Segoe UI"/>
            <w:color w:val="212529"/>
            <w:sz w:val="23"/>
            <w:szCs w:val="23"/>
            <w:lang w:eastAsia="da-DK"/>
          </w:rPr>
          <w:t xml:space="preserve"> (kontraindikation i</w:t>
        </w:r>
      </w:ins>
      <w:ins w:id="329" w:author="Hanne Lomholt Larsen" w:date="2025-04-09T10:47:00Z">
        <w:r w:rsidR="00490084" w:rsidRPr="17165FCE">
          <w:rPr>
            <w:rFonts w:ascii="Questa-Regular" w:eastAsia="Times New Roman" w:hAnsi="Questa-Regular" w:cs="Segoe UI"/>
            <w:color w:val="212529"/>
            <w:sz w:val="23"/>
            <w:szCs w:val="23"/>
            <w:lang w:eastAsia="da-DK"/>
          </w:rPr>
          <w:t xml:space="preserve"> produktinformationen for</w:t>
        </w:r>
      </w:ins>
      <w:ins w:id="330" w:author="Claus Stage" w:date="2025-03-06T11:38:00Z">
        <w:del w:id="331" w:author="Hanne Lomholt Larsen" w:date="2025-04-09T10:47:00Z">
          <w:r w:rsidRPr="17165FCE" w:rsidDel="00445116">
            <w:rPr>
              <w:rFonts w:ascii="Questa-Regular" w:eastAsia="Times New Roman" w:hAnsi="Questa-Regular" w:cs="Segoe UI"/>
              <w:color w:val="212529"/>
              <w:sz w:val="23"/>
              <w:szCs w:val="23"/>
              <w:lang w:eastAsia="da-DK"/>
            </w:rPr>
            <w:delText xml:space="preserve"> SmPC for</w:delText>
          </w:r>
        </w:del>
        <w:r w:rsidR="00445116" w:rsidRPr="17165FCE">
          <w:rPr>
            <w:rFonts w:ascii="Questa-Regular" w:eastAsia="Times New Roman" w:hAnsi="Questa-Regular" w:cs="Segoe UI"/>
            <w:color w:val="212529"/>
            <w:sz w:val="23"/>
            <w:szCs w:val="23"/>
            <w:lang w:eastAsia="da-DK"/>
          </w:rPr>
          <w:t xml:space="preserve"> </w:t>
        </w:r>
        <w:proofErr w:type="spellStart"/>
        <w:r w:rsidR="00445116" w:rsidRPr="17165FCE">
          <w:rPr>
            <w:rFonts w:ascii="Questa-Regular" w:eastAsia="Times New Roman" w:hAnsi="Questa-Regular" w:cs="Segoe UI"/>
            <w:color w:val="212529"/>
            <w:sz w:val="23"/>
            <w:szCs w:val="23"/>
            <w:lang w:eastAsia="da-DK"/>
          </w:rPr>
          <w:t>Sativex</w:t>
        </w:r>
        <w:proofErr w:type="spellEnd"/>
        <w:r w:rsidR="00445116" w:rsidRPr="17165FCE">
          <w:rPr>
            <w:rFonts w:ascii="Questa-Regular" w:eastAsia="Times New Roman" w:hAnsi="Questa-Regular" w:cs="Segoe UI"/>
            <w:color w:val="212529"/>
            <w:sz w:val="23"/>
            <w:szCs w:val="23"/>
            <w:lang w:eastAsia="da-DK"/>
          </w:rPr>
          <w:t>)</w:t>
        </w:r>
      </w:ins>
      <w:ins w:id="332" w:author="Sanne Have" w:date="2025-06-30T13:37:00Z">
        <w:r w:rsidR="002D1760" w:rsidRPr="17165FCE">
          <w:rPr>
            <w:rFonts w:ascii="Questa-Regular" w:eastAsia="Times New Roman" w:hAnsi="Questa-Regular" w:cs="Segoe UI"/>
            <w:color w:val="212529"/>
            <w:sz w:val="23"/>
            <w:szCs w:val="23"/>
            <w:lang w:eastAsia="da-DK"/>
          </w:rPr>
          <w:t>, jf</w:t>
        </w:r>
      </w:ins>
      <w:ins w:id="333" w:author="Sanne Have" w:date="2025-06-30T13:38:00Z">
        <w:r w:rsidR="002D1760" w:rsidRPr="17165FCE">
          <w:rPr>
            <w:rFonts w:ascii="Questa-Regular" w:eastAsia="Times New Roman" w:hAnsi="Questa-Regular" w:cs="Segoe UI"/>
            <w:color w:val="212529"/>
            <w:sz w:val="23"/>
            <w:szCs w:val="23"/>
            <w:lang w:eastAsia="da-DK"/>
          </w:rPr>
          <w:t>. punkt 9.1.1</w:t>
        </w:r>
      </w:ins>
      <w:del w:id="334" w:author="Sanne Have" w:date="2025-06-30T13:37:00Z">
        <w:r w:rsidRPr="17165FCE" w:rsidDel="005367EB">
          <w:rPr>
            <w:rFonts w:ascii="Questa-Regular" w:eastAsia="Times New Roman" w:hAnsi="Questa-Regular" w:cs="Segoe UI"/>
            <w:color w:val="212529"/>
            <w:sz w:val="23"/>
            <w:szCs w:val="23"/>
            <w:lang w:eastAsia="da-DK"/>
          </w:rPr>
          <w:delText>.</w:delText>
        </w:r>
      </w:del>
    </w:p>
    <w:p w14:paraId="3704AD71" w14:textId="77777777" w:rsidR="005367EB" w:rsidRPr="005367EB" w:rsidRDefault="005367EB" w:rsidP="005367EB">
      <w:pPr>
        <w:shd w:val="clear" w:color="auto" w:fill="F9F9FB"/>
        <w:spacing w:before="240" w:after="0" w:line="480" w:lineRule="auto"/>
        <w:rPr>
          <w:rFonts w:ascii="Questa-Regular" w:eastAsia="Times New Roman" w:hAnsi="Questa-Regular" w:cs="Segoe UI"/>
          <w:b/>
          <w:bCs/>
          <w:color w:val="212529"/>
          <w:sz w:val="23"/>
          <w:szCs w:val="23"/>
          <w:lang w:eastAsia="da-DK"/>
        </w:rPr>
      </w:pPr>
      <w:r w:rsidRPr="005367EB">
        <w:rPr>
          <w:rFonts w:ascii="Questa-Regular" w:eastAsia="Times New Roman" w:hAnsi="Questa-Regular" w:cs="Segoe UI"/>
          <w:b/>
          <w:bCs/>
          <w:color w:val="212529"/>
          <w:sz w:val="23"/>
          <w:szCs w:val="23"/>
          <w:lang w:eastAsia="da-DK"/>
        </w:rPr>
        <w:t>11. Bivirkninger</w:t>
      </w:r>
    </w:p>
    <w:p w14:paraId="497E95E7" w14:textId="77777777" w:rsidR="005367EB" w:rsidRDefault="005367EB" w:rsidP="00AF32BD">
      <w:pPr>
        <w:shd w:val="clear" w:color="auto" w:fill="F9F9FB"/>
        <w:spacing w:before="60" w:after="0" w:line="480" w:lineRule="auto"/>
        <w:jc w:val="both"/>
        <w:rPr>
          <w:ins w:id="335" w:author="Sanne Have" w:date="2025-11-06T14:20:00Z"/>
          <w:rFonts w:ascii="Questa-Regular" w:eastAsia="Times New Roman" w:hAnsi="Questa-Regular" w:cs="Segoe UI"/>
          <w:color w:val="212529"/>
          <w:sz w:val="23"/>
          <w:szCs w:val="23"/>
          <w:lang w:eastAsia="da-DK"/>
        </w:rPr>
      </w:pPr>
      <w:r w:rsidRPr="005367EB">
        <w:rPr>
          <w:rFonts w:ascii="Questa-Regular" w:eastAsia="Times New Roman" w:hAnsi="Questa-Regular" w:cs="Segoe UI"/>
          <w:color w:val="212529"/>
          <w:sz w:val="23"/>
          <w:szCs w:val="23"/>
          <w:lang w:eastAsia="da-DK"/>
        </w:rPr>
        <w:t xml:space="preserve">Der foreligger ikke systematiske undersøgelser af arten og hyppigheden af bivirkninger. Oplysningerne stammer i væsentlig grad fra produktinformationen for </w:t>
      </w:r>
      <w:proofErr w:type="spellStart"/>
      <w:ins w:id="336" w:author="Sanne Have" w:date="2025-05-09T10:37:00Z">
        <w:r w:rsidR="006866C0" w:rsidRPr="005367EB">
          <w:rPr>
            <w:rFonts w:ascii="Questa-Regular" w:eastAsia="Times New Roman" w:hAnsi="Questa-Regular" w:cs="Segoe UI"/>
            <w:color w:val="212529"/>
            <w:sz w:val="23"/>
            <w:szCs w:val="23"/>
            <w:lang w:eastAsia="da-DK"/>
          </w:rPr>
          <w:t>Marinol</w:t>
        </w:r>
        <w:proofErr w:type="spellEnd"/>
        <w:r w:rsidR="006866C0">
          <w:rPr>
            <w:rFonts w:ascii="Questa-Regular" w:eastAsia="Times New Roman" w:hAnsi="Questa-Regular" w:cs="Segoe UI"/>
            <w:color w:val="212529"/>
            <w:sz w:val="23"/>
            <w:szCs w:val="23"/>
            <w:lang w:eastAsia="da-DK"/>
          </w:rPr>
          <w:t>,</w:t>
        </w:r>
        <w:r w:rsidR="006866C0" w:rsidRPr="005367EB">
          <w:rPr>
            <w:rFonts w:ascii="Questa-Regular" w:eastAsia="Times New Roman" w:hAnsi="Questa-Regular" w:cs="Segoe UI"/>
            <w:color w:val="212529"/>
            <w:sz w:val="23"/>
            <w:szCs w:val="23"/>
            <w:lang w:eastAsia="da-DK"/>
          </w:rPr>
          <w:t xml:space="preserve"> </w:t>
        </w:r>
        <w:del w:id="337" w:author="Michelle Clement" w:date="2025-04-16T12:14:00Z">
          <w:r w:rsidR="006866C0" w:rsidRPr="005367EB" w:rsidDel="00B04E2C">
            <w:rPr>
              <w:rFonts w:ascii="Questa-Regular" w:eastAsia="Times New Roman" w:hAnsi="Questa-Regular" w:cs="Segoe UI"/>
              <w:color w:val="212529"/>
              <w:sz w:val="23"/>
              <w:szCs w:val="23"/>
              <w:lang w:eastAsia="da-DK"/>
            </w:rPr>
            <w:delText xml:space="preserve">og </w:delText>
          </w:r>
        </w:del>
        <w:proofErr w:type="spellStart"/>
        <w:r w:rsidR="006866C0" w:rsidRPr="005367EB">
          <w:rPr>
            <w:rFonts w:ascii="Questa-Regular" w:eastAsia="Times New Roman" w:hAnsi="Questa-Regular" w:cs="Segoe UI"/>
            <w:color w:val="212529"/>
            <w:sz w:val="23"/>
            <w:szCs w:val="23"/>
            <w:lang w:eastAsia="da-DK"/>
          </w:rPr>
          <w:t>Sativex</w:t>
        </w:r>
        <w:proofErr w:type="spellEnd"/>
        <w:r w:rsidR="006866C0">
          <w:rPr>
            <w:rFonts w:ascii="Questa-Regular" w:eastAsia="Times New Roman" w:hAnsi="Questa-Regular" w:cs="Segoe UI"/>
            <w:color w:val="212529"/>
            <w:sz w:val="23"/>
            <w:szCs w:val="23"/>
            <w:lang w:eastAsia="da-DK"/>
          </w:rPr>
          <w:t xml:space="preserve">, </w:t>
        </w:r>
        <w:proofErr w:type="spellStart"/>
        <w:r w:rsidR="006866C0">
          <w:rPr>
            <w:rFonts w:ascii="Questa-Regular" w:eastAsia="Times New Roman" w:hAnsi="Questa-Regular" w:cs="Segoe UI"/>
            <w:color w:val="212529"/>
            <w:sz w:val="23"/>
            <w:szCs w:val="23"/>
            <w:lang w:eastAsia="da-DK"/>
          </w:rPr>
          <w:t>Cesamet</w:t>
        </w:r>
        <w:proofErr w:type="spellEnd"/>
        <w:r w:rsidR="006866C0">
          <w:rPr>
            <w:rFonts w:ascii="Questa-Regular" w:eastAsia="Times New Roman" w:hAnsi="Questa-Regular" w:cs="Segoe UI"/>
            <w:color w:val="212529"/>
            <w:sz w:val="23"/>
            <w:szCs w:val="23"/>
            <w:lang w:eastAsia="da-DK"/>
          </w:rPr>
          <w:t xml:space="preserve"> og </w:t>
        </w:r>
        <w:proofErr w:type="spellStart"/>
        <w:r w:rsidR="006866C0">
          <w:rPr>
            <w:rFonts w:ascii="Questa-Regular" w:eastAsia="Times New Roman" w:hAnsi="Questa-Regular" w:cs="Segoe UI"/>
            <w:color w:val="212529"/>
            <w:sz w:val="23"/>
            <w:szCs w:val="23"/>
            <w:lang w:eastAsia="da-DK"/>
          </w:rPr>
          <w:t>Epidyolex</w:t>
        </w:r>
        <w:proofErr w:type="spellEnd"/>
        <w:r w:rsidR="006866C0">
          <w:rPr>
            <w:rFonts w:ascii="Questa-Regular" w:eastAsia="Times New Roman" w:hAnsi="Questa-Regular" w:cs="Segoe UI"/>
            <w:color w:val="212529"/>
            <w:sz w:val="23"/>
            <w:szCs w:val="23"/>
            <w:lang w:eastAsia="da-DK"/>
          </w:rPr>
          <w:t>.</w:t>
        </w:r>
        <w:r w:rsidR="006866C0" w:rsidRPr="005367EB" w:rsidDel="00D97660">
          <w:rPr>
            <w:rFonts w:ascii="Questa-Regular" w:eastAsia="Times New Roman" w:hAnsi="Questa-Regular" w:cs="Segoe UI"/>
            <w:color w:val="212529"/>
            <w:sz w:val="23"/>
            <w:szCs w:val="23"/>
            <w:lang w:eastAsia="da-DK"/>
          </w:rPr>
          <w:t xml:space="preserve"> </w:t>
        </w:r>
        <w:del w:id="338" w:author="Mona El-Sayed Hervig" w:date="2025-04-24T12:51:00Z">
          <w:r w:rsidR="006866C0" w:rsidRPr="005367EB" w:rsidDel="00D97660">
            <w:rPr>
              <w:rFonts w:ascii="Questa-Regular" w:eastAsia="Times New Roman" w:hAnsi="Questa-Regular" w:cs="Segoe UI"/>
              <w:color w:val="212529"/>
              <w:sz w:val="23"/>
              <w:szCs w:val="23"/>
              <w:lang w:eastAsia="da-DK"/>
            </w:rPr>
            <w:delText xml:space="preserve"> samt informationsmateriale fra Health Canada og det hollandske Cannabis Bureau.</w:delText>
          </w:r>
        </w:del>
      </w:ins>
      <w:del w:id="339" w:author="Sanne Have" w:date="2025-05-09T10:37:00Z">
        <w:r w:rsidRPr="005367EB" w:rsidDel="006866C0">
          <w:rPr>
            <w:rFonts w:ascii="Questa-Regular" w:eastAsia="Times New Roman" w:hAnsi="Questa-Regular" w:cs="Segoe UI"/>
            <w:color w:val="212529"/>
            <w:sz w:val="23"/>
            <w:szCs w:val="23"/>
            <w:lang w:eastAsia="da-DK"/>
          </w:rPr>
          <w:delText>Marinol og Sativex samt informationsmateriale fra Health Canada og det hollandske Cannabis Bureau.</w:delText>
        </w:r>
      </w:del>
    </w:p>
    <w:p w14:paraId="18498E32" w14:textId="77777777" w:rsidR="00FB706B" w:rsidDel="009C6E32" w:rsidRDefault="00FB706B" w:rsidP="00AF32BD">
      <w:pPr>
        <w:shd w:val="clear" w:color="auto" w:fill="F9F9FB"/>
        <w:spacing w:before="60" w:after="0" w:line="480" w:lineRule="auto"/>
        <w:jc w:val="both"/>
        <w:rPr>
          <w:del w:id="340" w:author="Line Michan" w:date="2025-12-09T12:09:00Z"/>
          <w:rFonts w:ascii="Questa-Regular" w:eastAsia="Times New Roman" w:hAnsi="Questa-Regular" w:cs="Segoe UI"/>
          <w:color w:val="212529"/>
          <w:sz w:val="23"/>
          <w:szCs w:val="23"/>
          <w:lang w:eastAsia="da-DK"/>
        </w:rPr>
      </w:pPr>
    </w:p>
    <w:p w14:paraId="58E0CE62" w14:textId="77777777" w:rsidR="005D62D7" w:rsidRDefault="009C6E32" w:rsidP="005D62D7">
      <w:pPr>
        <w:shd w:val="clear" w:color="auto" w:fill="F9F9FB"/>
        <w:spacing w:before="60" w:after="0" w:line="480" w:lineRule="auto"/>
        <w:jc w:val="both"/>
        <w:rPr>
          <w:ins w:id="341" w:author="Line Michan" w:date="2025-12-09T12:10:00Z"/>
          <w:rFonts w:ascii="Questa-Regular" w:eastAsia="Times New Roman" w:hAnsi="Questa-Regular" w:cs="Segoe UI"/>
          <w:color w:val="212529"/>
          <w:sz w:val="23"/>
          <w:szCs w:val="23"/>
          <w:lang w:eastAsia="da-DK"/>
        </w:rPr>
      </w:pPr>
      <w:ins w:id="342" w:author="Line Michan" w:date="2025-12-09T12:09:00Z">
        <w:r w:rsidRPr="00315E28">
          <w:rPr>
            <w:rFonts w:ascii="Questa-Regular" w:eastAsia="Times New Roman" w:hAnsi="Questa-Regular" w:cs="Segoe UI"/>
            <w:color w:val="212529"/>
            <w:sz w:val="23"/>
            <w:szCs w:val="23"/>
            <w:lang w:eastAsia="da-DK"/>
          </w:rPr>
          <w:t>Lægemiddelstyrelsen har i perioden 1. januar 2018 til 31. december 2024 modtaget i alt 132 indberetninger om formodede bivirkninger vedrørende cannabisslutprodukter under forsøgsordningen med medicinsk cannabis.</w:t>
        </w:r>
      </w:ins>
      <w:ins w:id="343" w:author="Line Michan" w:date="2025-12-09T12:10:00Z">
        <w:r>
          <w:rPr>
            <w:rFonts w:ascii="Questa-Regular" w:eastAsia="Times New Roman" w:hAnsi="Questa-Regular" w:cs="Segoe UI"/>
            <w:color w:val="212529"/>
            <w:sz w:val="23"/>
            <w:szCs w:val="23"/>
            <w:lang w:eastAsia="da-DK"/>
          </w:rPr>
          <w:t xml:space="preserve"> </w:t>
        </w:r>
      </w:ins>
      <w:ins w:id="344" w:author="Michelle Clement" w:date="2025-11-07T11:18:00Z">
        <w:r w:rsidR="005D62D7" w:rsidRPr="00315E28">
          <w:rPr>
            <w:rFonts w:ascii="Questa-Regular" w:eastAsia="Times New Roman" w:hAnsi="Questa-Regular" w:cs="Segoe UI"/>
            <w:color w:val="212529"/>
            <w:sz w:val="23"/>
            <w:szCs w:val="23"/>
            <w:lang w:eastAsia="da-DK"/>
          </w:rPr>
          <w:t>På</w:t>
        </w:r>
        <w:del w:id="345" w:author="Line Michan" w:date="2025-12-09T12:10:00Z">
          <w:r w:rsidR="005D62D7" w:rsidRPr="00315E28" w:rsidDel="009C6E32">
            <w:rPr>
              <w:rFonts w:ascii="Questa-Regular" w:eastAsia="Times New Roman" w:hAnsi="Questa-Regular" w:cs="Segoe UI"/>
              <w:color w:val="212529"/>
              <w:sz w:val="23"/>
              <w:szCs w:val="23"/>
              <w:lang w:eastAsia="da-DK"/>
            </w:rPr>
            <w:delText xml:space="preserve"> </w:delText>
          </w:r>
        </w:del>
      </w:ins>
      <w:ins w:id="346" w:author="Line Michan" w:date="2025-12-09T12:11:00Z">
        <w:r>
          <w:rPr>
            <w:rFonts w:ascii="Questa-Regular" w:eastAsia="Times New Roman" w:hAnsi="Questa-Regular" w:cs="Segoe UI"/>
            <w:color w:val="212529"/>
            <w:sz w:val="23"/>
            <w:szCs w:val="23"/>
            <w:lang w:eastAsia="da-DK"/>
          </w:rPr>
          <w:t xml:space="preserve"> </w:t>
        </w:r>
      </w:ins>
      <w:ins w:id="347" w:author="Michelle Clement" w:date="2025-11-07T11:18:00Z">
        <w:r w:rsidR="005D62D7" w:rsidRPr="00315E28">
          <w:rPr>
            <w:rFonts w:ascii="Questa-Regular" w:eastAsia="Times New Roman" w:hAnsi="Questa-Regular" w:cs="Segoe UI"/>
            <w:color w:val="212529"/>
            <w:sz w:val="23"/>
            <w:szCs w:val="23"/>
            <w:lang w:eastAsia="da-DK"/>
          </w:rPr>
          <w:t xml:space="preserve">baggrund af de bivirkningsindberetninger Lægemiddelstyrelsen har modtaget, er der ikke identificeret signaler om sikkerhedsproblemer med cannabisslutprodukter under forsøgsordningen. Bivirkningsindberetningerne har ligeledes ikke givet anledning til at iværksætte risikominimerende foranstaltninger i perioden. </w:t>
        </w:r>
      </w:ins>
    </w:p>
    <w:p w14:paraId="435A649C" w14:textId="77777777" w:rsidR="009C6E32" w:rsidRPr="00315E28" w:rsidRDefault="009C6E32" w:rsidP="005D62D7">
      <w:pPr>
        <w:shd w:val="clear" w:color="auto" w:fill="F9F9FB"/>
        <w:spacing w:before="60" w:after="0" w:line="480" w:lineRule="auto"/>
        <w:jc w:val="both"/>
        <w:rPr>
          <w:ins w:id="348" w:author="Michelle Clement" w:date="2025-11-07T11:18:00Z"/>
          <w:rFonts w:ascii="Questa-Regular" w:eastAsia="Times New Roman" w:hAnsi="Questa-Regular" w:cs="Segoe UI"/>
          <w:color w:val="212529"/>
          <w:sz w:val="23"/>
          <w:szCs w:val="23"/>
          <w:lang w:eastAsia="da-DK"/>
        </w:rPr>
      </w:pPr>
      <w:ins w:id="349" w:author="Line Michan" w:date="2025-12-09T12:10:00Z">
        <w:r>
          <w:rPr>
            <w:rFonts w:ascii="Questa-Regular" w:eastAsia="Times New Roman" w:hAnsi="Questa-Regular" w:cs="Segoe UI"/>
            <w:color w:val="212529"/>
            <w:sz w:val="23"/>
            <w:szCs w:val="23"/>
            <w:lang w:eastAsia="da-DK"/>
          </w:rPr>
          <w:t xml:space="preserve"> Generelt set svarer de formodede bivirkninger ved cannabisslutprodukter under forsøgsordningen til de kendte bivirkninger ved </w:t>
        </w:r>
        <w:r w:rsidRPr="00E05509">
          <w:rPr>
            <w:rFonts w:ascii="Questa-Regular" w:eastAsia="Times New Roman" w:hAnsi="Questa-Regular" w:cs="Segoe UI"/>
            <w:color w:val="212529"/>
            <w:sz w:val="23"/>
            <w:szCs w:val="23"/>
            <w:lang w:eastAsia="da-DK"/>
          </w:rPr>
          <w:t xml:space="preserve">de godkendte lægemidler, der indeholder </w:t>
        </w:r>
        <w:r>
          <w:rPr>
            <w:rFonts w:ascii="Questa-Regular" w:eastAsia="Times New Roman" w:hAnsi="Questa-Regular" w:cs="Segoe UI"/>
            <w:color w:val="212529"/>
            <w:sz w:val="23"/>
            <w:szCs w:val="23"/>
            <w:lang w:eastAsia="da-DK"/>
          </w:rPr>
          <w:t xml:space="preserve">medicinsk </w:t>
        </w:r>
        <w:r w:rsidRPr="00E05509">
          <w:rPr>
            <w:rFonts w:ascii="Questa-Regular" w:eastAsia="Times New Roman" w:hAnsi="Questa-Regular" w:cs="Segoe UI"/>
            <w:color w:val="212529"/>
            <w:sz w:val="23"/>
            <w:szCs w:val="23"/>
            <w:lang w:eastAsia="da-DK"/>
          </w:rPr>
          <w:t>cannabis.</w:t>
        </w:r>
      </w:ins>
    </w:p>
    <w:p w14:paraId="7DD29ACC" w14:textId="77777777" w:rsidR="005E2708" w:rsidRPr="005367EB" w:rsidDel="00C77CD5" w:rsidRDefault="005E2708" w:rsidP="00AF32BD">
      <w:pPr>
        <w:shd w:val="clear" w:color="auto" w:fill="F9F9FB"/>
        <w:spacing w:before="60" w:after="0" w:line="480" w:lineRule="auto"/>
        <w:jc w:val="both"/>
        <w:rPr>
          <w:del w:id="350" w:author="Michelle Clement" w:date="2025-06-24T16:12:00Z"/>
          <w:rFonts w:ascii="Questa-Regular" w:eastAsia="Times New Roman" w:hAnsi="Questa-Regular" w:cs="Segoe UI"/>
          <w:color w:val="212529"/>
          <w:sz w:val="23"/>
          <w:szCs w:val="23"/>
          <w:lang w:eastAsia="da-DK"/>
        </w:rPr>
      </w:pPr>
      <w:del w:id="351" w:author="Michelle Clement" w:date="2025-06-24T16:12:00Z">
        <w:r w:rsidRPr="17165FCE" w:rsidDel="005E2708">
          <w:rPr>
            <w:rFonts w:ascii="Questa-Regular" w:hAnsi="Questa-Regular"/>
            <w:sz w:val="23"/>
            <w:szCs w:val="23"/>
          </w:rPr>
          <w:delText>På baggrund af de indberetninger om formodede bivirkninger, som Lægemiddelstyrelsen har modtaget i forbindelse med forsøgsordningen, er der ikke identificeret signaler om nye sikkerhedsproblemer med cannabisslutprodukter</w:delText>
        </w:r>
      </w:del>
      <w:ins w:id="352" w:author="Claus Stage" w:date="2025-03-06T11:39:00Z">
        <w:del w:id="353" w:author="Michelle Clement" w:date="2025-06-24T16:12:00Z">
          <w:r w:rsidRPr="17165FCE" w:rsidDel="00004022">
            <w:rPr>
              <w:rFonts w:ascii="Source Sans Pro" w:hAnsi="Source Sans Pro"/>
            </w:rPr>
            <w:delText>.</w:delText>
          </w:r>
        </w:del>
      </w:ins>
    </w:p>
    <w:p w14:paraId="1389740E" w14:textId="77777777" w:rsidR="005367EB" w:rsidRPr="005367EB" w:rsidRDefault="005367EB" w:rsidP="005367EB">
      <w:pPr>
        <w:shd w:val="clear" w:color="auto" w:fill="F9F9FB"/>
        <w:spacing w:before="60" w:after="0" w:line="480" w:lineRule="auto"/>
        <w:ind w:firstLine="170"/>
        <w:jc w:val="both"/>
        <w:rPr>
          <w:rFonts w:ascii="Questa-Regular" w:eastAsia="Times New Roman" w:hAnsi="Questa-Regular" w:cs="Segoe UI"/>
          <w:color w:val="212529"/>
          <w:sz w:val="23"/>
          <w:szCs w:val="23"/>
          <w:lang w:eastAsia="da-DK"/>
        </w:rPr>
      </w:pPr>
      <w:r w:rsidRPr="005367EB">
        <w:rPr>
          <w:rFonts w:ascii="Questa-Regular" w:eastAsia="Times New Roman" w:hAnsi="Questa-Regular" w:cs="Segoe UI"/>
          <w:color w:val="212529"/>
          <w:sz w:val="23"/>
          <w:szCs w:val="23"/>
          <w:lang w:eastAsia="da-DK"/>
        </w:rPr>
        <w:t>De hyppigst forekommende bivirkninger ved kortere tids behandling er relateret til cannabis’ psykoaktive virkninger og består i træthed og svimmelhed og er dosisafhængige. Psykiske symptomer som eufori, depression,</w:t>
      </w:r>
      <w:del w:id="354" w:author="Michelle Clement" w:date="2025-06-25T10:04:00Z">
        <w:r w:rsidRPr="005367EB" w:rsidDel="0038740C">
          <w:rPr>
            <w:rFonts w:ascii="Questa-Regular" w:eastAsia="Times New Roman" w:hAnsi="Questa-Regular" w:cs="Segoe UI"/>
            <w:color w:val="212529"/>
            <w:sz w:val="23"/>
            <w:szCs w:val="23"/>
            <w:lang w:eastAsia="da-DK"/>
          </w:rPr>
          <w:delText xml:space="preserve"> </w:delText>
        </w:r>
      </w:del>
      <w:ins w:id="355" w:author="Sanne Have" w:date="2025-05-12T08:33:00Z">
        <w:del w:id="356" w:author="Michelle Clement" w:date="2025-06-25T10:04:00Z">
          <w:r w:rsidR="0039553D" w:rsidDel="0038740C">
            <w:rPr>
              <w:rFonts w:ascii="Questa-Regular" w:eastAsia="Times New Roman" w:hAnsi="Questa-Regular" w:cs="Segoe UI"/>
              <w:color w:val="212529"/>
              <w:sz w:val="23"/>
              <w:szCs w:val="23"/>
              <w:lang w:eastAsia="da-DK"/>
            </w:rPr>
            <w:delText>angst,</w:delText>
          </w:r>
        </w:del>
        <w:r w:rsidR="0039553D">
          <w:rPr>
            <w:rFonts w:ascii="Questa-Regular" w:eastAsia="Times New Roman" w:hAnsi="Questa-Regular" w:cs="Segoe UI"/>
            <w:color w:val="212529"/>
            <w:sz w:val="23"/>
            <w:szCs w:val="23"/>
            <w:lang w:eastAsia="da-DK"/>
          </w:rPr>
          <w:t xml:space="preserve"> </w:t>
        </w:r>
      </w:ins>
      <w:proofErr w:type="spellStart"/>
      <w:r w:rsidRPr="005367EB">
        <w:rPr>
          <w:rFonts w:ascii="Questa-Regular" w:eastAsia="Times New Roman" w:hAnsi="Questa-Regular" w:cs="Segoe UI"/>
          <w:color w:val="212529"/>
          <w:sz w:val="23"/>
          <w:szCs w:val="23"/>
          <w:lang w:eastAsia="da-DK"/>
        </w:rPr>
        <w:t>dissociative</w:t>
      </w:r>
      <w:proofErr w:type="spellEnd"/>
      <w:r w:rsidRPr="005367EB">
        <w:rPr>
          <w:rFonts w:ascii="Questa-Regular" w:eastAsia="Times New Roman" w:hAnsi="Questa-Regular" w:cs="Segoe UI"/>
          <w:color w:val="212529"/>
          <w:sz w:val="23"/>
          <w:szCs w:val="23"/>
          <w:lang w:eastAsia="da-DK"/>
        </w:rPr>
        <w:t xml:space="preserve"> forstyrrelser og desorientering er beskrevet hos 1-10 % under behandling med </w:t>
      </w:r>
      <w:proofErr w:type="spellStart"/>
      <w:ins w:id="357" w:author="Sanne Have" w:date="2025-05-09T10:37:00Z">
        <w:r w:rsidR="006866C0">
          <w:rPr>
            <w:rFonts w:ascii="Questa-Regular" w:eastAsia="Times New Roman" w:hAnsi="Questa-Regular" w:cs="Segoe UI"/>
            <w:color w:val="212529"/>
            <w:sz w:val="23"/>
            <w:szCs w:val="23"/>
            <w:lang w:eastAsia="da-DK"/>
          </w:rPr>
          <w:t>Sativex</w:t>
        </w:r>
        <w:proofErr w:type="spellEnd"/>
        <w:del w:id="358" w:author="Michelle Clement" w:date="2025-04-16T12:17:00Z">
          <w:r w:rsidR="006866C0" w:rsidDel="00B04E2C">
            <w:rPr>
              <w:rFonts w:ascii="Questa-Regular" w:eastAsia="Times New Roman" w:hAnsi="Questa-Regular" w:cs="Segoe UI"/>
              <w:color w:val="212529"/>
              <w:sz w:val="23"/>
              <w:szCs w:val="23"/>
              <w:lang w:eastAsia="da-DK"/>
            </w:rPr>
            <w:delText xml:space="preserve"> (</w:delText>
          </w:r>
          <w:r w:rsidR="006866C0" w:rsidRPr="005367EB" w:rsidDel="00B04E2C">
            <w:rPr>
              <w:rFonts w:ascii="Questa-Regular" w:eastAsia="Times New Roman" w:hAnsi="Questa-Regular" w:cs="Segoe UI"/>
              <w:color w:val="212529"/>
              <w:sz w:val="23"/>
              <w:szCs w:val="23"/>
              <w:lang w:eastAsia="da-DK"/>
            </w:rPr>
            <w:delText>nabiximols</w:delText>
          </w:r>
          <w:r w:rsidR="006866C0" w:rsidDel="00B04E2C">
            <w:rPr>
              <w:rFonts w:ascii="Questa-Regular" w:eastAsia="Times New Roman" w:hAnsi="Questa-Regular" w:cs="Segoe UI"/>
              <w:color w:val="212529"/>
              <w:sz w:val="23"/>
              <w:szCs w:val="23"/>
              <w:lang w:eastAsia="da-DK"/>
            </w:rPr>
            <w:delText>)</w:delText>
          </w:r>
        </w:del>
        <w:r w:rsidR="006866C0" w:rsidRPr="005367EB">
          <w:rPr>
            <w:rFonts w:ascii="Questa-Regular" w:eastAsia="Times New Roman" w:hAnsi="Questa-Regular" w:cs="Segoe UI"/>
            <w:color w:val="212529"/>
            <w:sz w:val="23"/>
            <w:szCs w:val="23"/>
            <w:lang w:eastAsia="da-DK"/>
          </w:rPr>
          <w:t>.</w:t>
        </w:r>
        <w:r w:rsidR="006866C0">
          <w:rPr>
            <w:rFonts w:ascii="Questa-Regular" w:eastAsia="Times New Roman" w:hAnsi="Questa-Regular" w:cs="Segoe UI"/>
            <w:color w:val="212529"/>
            <w:sz w:val="23"/>
            <w:szCs w:val="23"/>
            <w:lang w:eastAsia="da-DK"/>
          </w:rPr>
          <w:t xml:space="preserve"> </w:t>
        </w:r>
      </w:ins>
      <w:del w:id="359" w:author="Sanne Have" w:date="2025-05-09T10:37:00Z">
        <w:r w:rsidRPr="005367EB" w:rsidDel="006866C0">
          <w:rPr>
            <w:rFonts w:ascii="Questa-Regular" w:eastAsia="Times New Roman" w:hAnsi="Questa-Regular" w:cs="Segoe UI"/>
            <w:color w:val="212529"/>
            <w:sz w:val="23"/>
            <w:szCs w:val="23"/>
            <w:lang w:eastAsia="da-DK"/>
          </w:rPr>
          <w:delText>nabiximols</w:delText>
        </w:r>
      </w:del>
      <w:r w:rsidRPr="005367EB">
        <w:rPr>
          <w:rFonts w:ascii="Questa-Regular" w:eastAsia="Times New Roman" w:hAnsi="Questa-Regular" w:cs="Segoe UI"/>
          <w:color w:val="212529"/>
          <w:sz w:val="23"/>
          <w:szCs w:val="23"/>
          <w:lang w:eastAsia="da-DK"/>
        </w:rPr>
        <w:t xml:space="preserve">. Mere udtalte psykiske symptomer som hallucinationer, sanseforstyrrelser, paranoia, vrangforestillinger og selvmordstanker ses sjældent (0,1-1 %). Neurologiske symptomer kan bestå i amnesi, balanceforstyrrelser med risiko for faldepisoder, nedsat opmærksomhed, </w:t>
      </w:r>
      <w:proofErr w:type="spellStart"/>
      <w:r w:rsidRPr="005367EB">
        <w:rPr>
          <w:rFonts w:ascii="Questa-Regular" w:eastAsia="Times New Roman" w:hAnsi="Questa-Regular" w:cs="Segoe UI"/>
          <w:color w:val="212529"/>
          <w:sz w:val="23"/>
          <w:szCs w:val="23"/>
          <w:lang w:eastAsia="da-DK"/>
        </w:rPr>
        <w:t>dysartri</w:t>
      </w:r>
      <w:proofErr w:type="spellEnd"/>
      <w:r w:rsidRPr="005367EB">
        <w:rPr>
          <w:rFonts w:ascii="Questa-Regular" w:eastAsia="Times New Roman" w:hAnsi="Questa-Regular" w:cs="Segoe UI"/>
          <w:color w:val="212529"/>
          <w:sz w:val="23"/>
          <w:szCs w:val="23"/>
          <w:lang w:eastAsia="da-DK"/>
        </w:rPr>
        <w:t xml:space="preserve">, smagsforstyrrelser, apati, nedsat hukommelse og </w:t>
      </w:r>
      <w:proofErr w:type="spellStart"/>
      <w:r w:rsidRPr="005367EB">
        <w:rPr>
          <w:rFonts w:ascii="Questa-Regular" w:eastAsia="Times New Roman" w:hAnsi="Questa-Regular" w:cs="Segoe UI"/>
          <w:color w:val="212529"/>
          <w:sz w:val="23"/>
          <w:szCs w:val="23"/>
          <w:lang w:eastAsia="da-DK"/>
        </w:rPr>
        <w:t>somnolens</w:t>
      </w:r>
      <w:proofErr w:type="spellEnd"/>
      <w:r w:rsidRPr="005367EB">
        <w:rPr>
          <w:rFonts w:ascii="Questa-Regular" w:eastAsia="Times New Roman" w:hAnsi="Questa-Regular" w:cs="Segoe UI"/>
          <w:color w:val="212529"/>
          <w:sz w:val="23"/>
          <w:szCs w:val="23"/>
          <w:lang w:eastAsia="da-DK"/>
        </w:rPr>
        <w:t>. Egentlige synkoper ses sjældent.</w:t>
      </w:r>
      <w:bookmarkStart w:id="360" w:name="_Hlk198210569"/>
      <w:ins w:id="361" w:author="Sanne Have" w:date="2025-05-09T10:38:00Z">
        <w:r w:rsidR="006866C0">
          <w:rPr>
            <w:rFonts w:ascii="Questa-Regular" w:eastAsia="Times New Roman" w:hAnsi="Questa-Regular" w:cs="Segoe UI"/>
            <w:color w:val="212529"/>
            <w:sz w:val="23"/>
            <w:szCs w:val="23"/>
            <w:lang w:eastAsia="da-DK"/>
          </w:rPr>
          <w:t xml:space="preserve"> Det er ligeledes kendt, at bivirkninger relateret til mave-tarm-kanalen samt</w:t>
        </w:r>
      </w:ins>
      <w:ins w:id="362" w:author="Michelle Clement" w:date="2025-05-14T15:28:00Z">
        <w:r w:rsidR="00B155C9">
          <w:rPr>
            <w:rFonts w:ascii="Questa-Regular" w:eastAsia="Times New Roman" w:hAnsi="Questa-Regular" w:cs="Segoe UI"/>
            <w:color w:val="212529"/>
            <w:sz w:val="23"/>
            <w:szCs w:val="23"/>
            <w:lang w:eastAsia="da-DK"/>
          </w:rPr>
          <w:t xml:space="preserve"> appetitforstyrrelser</w:t>
        </w:r>
      </w:ins>
      <w:ins w:id="363" w:author="Sanne Have" w:date="2025-05-09T10:38:00Z">
        <w:r w:rsidR="006866C0">
          <w:rPr>
            <w:rFonts w:ascii="Questa-Regular" w:eastAsia="Times New Roman" w:hAnsi="Questa-Regular" w:cs="Segoe UI"/>
            <w:color w:val="212529"/>
            <w:sz w:val="23"/>
            <w:szCs w:val="23"/>
            <w:lang w:eastAsia="da-DK"/>
          </w:rPr>
          <w:t xml:space="preserve"> kan opstå ved behandling,</w:t>
        </w:r>
        <w:del w:id="364" w:author="Mona El-Sayed Hervig" w:date="2025-04-25T15:13:00Z">
          <w:r w:rsidR="006866C0" w:rsidDel="008F31D4">
            <w:rPr>
              <w:rFonts w:ascii="Questa-Regular" w:eastAsia="Times New Roman" w:hAnsi="Questa-Regular" w:cs="Segoe UI"/>
              <w:color w:val="212529"/>
              <w:sz w:val="23"/>
              <w:szCs w:val="23"/>
              <w:lang w:eastAsia="da-DK"/>
            </w:rPr>
            <w:delText>.</w:delText>
          </w:r>
        </w:del>
        <w:r w:rsidR="006866C0">
          <w:rPr>
            <w:rFonts w:ascii="Questa-Regular" w:eastAsia="Times New Roman" w:hAnsi="Questa-Regular" w:cs="Segoe UI"/>
            <w:color w:val="212529"/>
            <w:sz w:val="23"/>
            <w:szCs w:val="23"/>
            <w:lang w:eastAsia="da-DK"/>
          </w:rPr>
          <w:t xml:space="preserve"> h</w:t>
        </w:r>
        <w:del w:id="365" w:author="Mona El-Sayed Hervig" w:date="2025-04-25T15:13:00Z">
          <w:r w:rsidR="006866C0" w:rsidDel="008F31D4">
            <w:rPr>
              <w:rFonts w:ascii="Questa-Regular" w:eastAsia="Times New Roman" w:hAnsi="Questa-Regular" w:cs="Segoe UI"/>
              <w:color w:val="212529"/>
              <w:sz w:val="23"/>
              <w:szCs w:val="23"/>
              <w:lang w:eastAsia="da-DK"/>
            </w:rPr>
            <w:delText>H</w:delText>
          </w:r>
        </w:del>
        <w:r w:rsidR="006866C0">
          <w:rPr>
            <w:rFonts w:ascii="Questa-Regular" w:eastAsia="Times New Roman" w:hAnsi="Questa-Regular" w:cs="Segoe UI"/>
            <w:color w:val="212529"/>
            <w:sz w:val="23"/>
            <w:szCs w:val="23"/>
            <w:lang w:eastAsia="da-DK"/>
          </w:rPr>
          <w:t>erunder obstipation, diarré, mundtørhed, kvalme og opkastninger samt</w:t>
        </w:r>
      </w:ins>
      <w:r w:rsidR="0039591F">
        <w:rPr>
          <w:rFonts w:ascii="Questa-Regular" w:eastAsia="Times New Roman" w:hAnsi="Questa-Regular" w:cs="Segoe UI"/>
          <w:color w:val="212529"/>
          <w:sz w:val="23"/>
          <w:szCs w:val="23"/>
          <w:lang w:eastAsia="da-DK"/>
        </w:rPr>
        <w:t xml:space="preserve"> </w:t>
      </w:r>
      <w:ins w:id="366" w:author="Michelle Clement" w:date="2025-05-15T14:02:00Z">
        <w:r w:rsidR="00772AA6">
          <w:rPr>
            <w:rFonts w:ascii="Questa-Regular" w:eastAsia="Times New Roman" w:hAnsi="Questa-Regular" w:cs="Segoe UI"/>
            <w:color w:val="212529"/>
            <w:sz w:val="23"/>
            <w:szCs w:val="23"/>
            <w:lang w:eastAsia="da-DK"/>
          </w:rPr>
          <w:t>nedsat</w:t>
        </w:r>
      </w:ins>
      <w:ins w:id="367" w:author="Michelle Clement" w:date="2025-05-15T14:03:00Z">
        <w:r w:rsidR="00772AA6">
          <w:rPr>
            <w:rFonts w:ascii="Questa-Regular" w:eastAsia="Times New Roman" w:hAnsi="Questa-Regular" w:cs="Segoe UI"/>
            <w:color w:val="212529"/>
            <w:sz w:val="23"/>
            <w:szCs w:val="23"/>
            <w:lang w:eastAsia="da-DK"/>
          </w:rPr>
          <w:t xml:space="preserve"> </w:t>
        </w:r>
      </w:ins>
      <w:ins w:id="368" w:author="Michelle Clement" w:date="2025-05-15T14:07:00Z">
        <w:r w:rsidR="00251F13">
          <w:rPr>
            <w:rFonts w:ascii="Questa-Regular" w:eastAsia="Times New Roman" w:hAnsi="Questa-Regular" w:cs="Segoe UI"/>
            <w:color w:val="212529"/>
            <w:sz w:val="23"/>
            <w:szCs w:val="23"/>
            <w:lang w:eastAsia="da-DK"/>
          </w:rPr>
          <w:t>eller</w:t>
        </w:r>
      </w:ins>
      <w:ins w:id="369" w:author="Sanne Have" w:date="2025-05-09T10:38:00Z">
        <w:r w:rsidR="006866C0">
          <w:rPr>
            <w:rFonts w:ascii="Questa-Regular" w:eastAsia="Times New Roman" w:hAnsi="Questa-Regular" w:cs="Segoe UI"/>
            <w:color w:val="212529"/>
            <w:sz w:val="23"/>
            <w:szCs w:val="23"/>
            <w:lang w:eastAsia="da-DK"/>
          </w:rPr>
          <w:t xml:space="preserve"> øget appetit</w:t>
        </w:r>
        <w:del w:id="370" w:author="Mona El-Sayed Hervig" w:date="2025-04-25T15:12:00Z">
          <w:r w:rsidR="006866C0" w:rsidDel="008F31D4">
            <w:rPr>
              <w:rFonts w:ascii="Questa-Regular" w:eastAsia="Times New Roman" w:hAnsi="Questa-Regular" w:cs="Segoe UI"/>
              <w:color w:val="212529"/>
              <w:sz w:val="23"/>
              <w:szCs w:val="23"/>
              <w:lang w:eastAsia="da-DK"/>
            </w:rPr>
            <w:delText>(</w:delText>
          </w:r>
        </w:del>
        <w:r w:rsidR="006866C0">
          <w:rPr>
            <w:rFonts w:ascii="Questa-Regular" w:eastAsia="Times New Roman" w:hAnsi="Questa-Regular" w:cs="Segoe UI"/>
            <w:color w:val="212529"/>
            <w:sz w:val="23"/>
            <w:szCs w:val="23"/>
            <w:lang w:eastAsia="da-DK"/>
          </w:rPr>
          <w:t xml:space="preserve">, </w:t>
        </w:r>
      </w:ins>
      <w:r w:rsidR="006866C0">
        <w:rPr>
          <w:rFonts w:ascii="Questa-Regular" w:eastAsia="Times New Roman" w:hAnsi="Questa-Regular" w:cs="Segoe UI"/>
          <w:color w:val="212529"/>
          <w:sz w:val="23"/>
          <w:szCs w:val="23"/>
          <w:lang w:eastAsia="da-DK"/>
        </w:rPr>
        <w:t>(</w:t>
      </w:r>
      <w:ins w:id="371" w:author="Sanne Have" w:date="2025-05-09T10:38:00Z">
        <w:r w:rsidR="006866C0">
          <w:rPr>
            <w:rFonts w:ascii="Questa-Regular" w:eastAsia="Times New Roman" w:hAnsi="Questa-Regular" w:cs="Segoe UI"/>
            <w:color w:val="212529"/>
            <w:sz w:val="23"/>
            <w:szCs w:val="23"/>
            <w:lang w:eastAsia="da-DK"/>
          </w:rPr>
          <w:t xml:space="preserve">beskrevet hos 1-10 % </w:t>
        </w:r>
        <w:r w:rsidR="006866C0" w:rsidRPr="005367EB">
          <w:rPr>
            <w:rFonts w:ascii="Questa-Regular" w:eastAsia="Times New Roman" w:hAnsi="Questa-Regular" w:cs="Segoe UI"/>
            <w:color w:val="212529"/>
            <w:sz w:val="23"/>
            <w:szCs w:val="23"/>
            <w:lang w:eastAsia="da-DK"/>
          </w:rPr>
          <w:t xml:space="preserve">under behandling med </w:t>
        </w:r>
        <w:proofErr w:type="spellStart"/>
        <w:r w:rsidR="006866C0">
          <w:rPr>
            <w:rFonts w:ascii="Questa-Regular" w:eastAsia="Times New Roman" w:hAnsi="Questa-Regular" w:cs="Segoe UI"/>
            <w:color w:val="212529"/>
            <w:sz w:val="23"/>
            <w:szCs w:val="23"/>
            <w:lang w:eastAsia="da-DK"/>
          </w:rPr>
          <w:t>Sativex</w:t>
        </w:r>
        <w:proofErr w:type="spellEnd"/>
        <w:r w:rsidR="006866C0">
          <w:rPr>
            <w:rFonts w:ascii="Questa-Regular" w:eastAsia="Times New Roman" w:hAnsi="Questa-Regular" w:cs="Segoe UI"/>
            <w:color w:val="212529"/>
            <w:sz w:val="23"/>
            <w:szCs w:val="23"/>
            <w:lang w:eastAsia="da-DK"/>
          </w:rPr>
          <w:t xml:space="preserve">). </w:t>
        </w:r>
      </w:ins>
      <w:bookmarkEnd w:id="360"/>
    </w:p>
    <w:p w14:paraId="1B35FEF3" w14:textId="77777777" w:rsidR="005367EB" w:rsidRPr="005367EB" w:rsidRDefault="005367EB" w:rsidP="005367EB">
      <w:pPr>
        <w:shd w:val="clear" w:color="auto" w:fill="F9F9FB"/>
        <w:spacing w:before="60" w:after="0" w:line="480" w:lineRule="auto"/>
        <w:ind w:firstLine="170"/>
        <w:jc w:val="both"/>
        <w:rPr>
          <w:rFonts w:ascii="Questa-Regular" w:eastAsia="Times New Roman" w:hAnsi="Questa-Regular" w:cs="Segoe UI"/>
          <w:color w:val="212529"/>
          <w:sz w:val="23"/>
          <w:szCs w:val="23"/>
          <w:lang w:eastAsia="da-DK"/>
        </w:rPr>
      </w:pPr>
      <w:r w:rsidRPr="005367EB">
        <w:rPr>
          <w:rFonts w:ascii="Questa-Regular" w:eastAsia="Times New Roman" w:hAnsi="Questa-Regular" w:cs="Segoe UI"/>
          <w:color w:val="212529"/>
          <w:sz w:val="23"/>
          <w:szCs w:val="23"/>
          <w:lang w:eastAsia="da-DK"/>
        </w:rPr>
        <w:t>Der er sparsom viden om sikkerheden ved langvarig behandling med medicinsk cannabis, men en negativ påvirkning af koncentration og indlæringsevne kan ikke udelukkes.</w:t>
      </w:r>
    </w:p>
    <w:p w14:paraId="01827D28" w14:textId="77777777" w:rsidR="006866C0" w:rsidRPr="005367EB" w:rsidRDefault="005367EB" w:rsidP="006866C0">
      <w:pPr>
        <w:shd w:val="clear" w:color="auto" w:fill="F9F9FB"/>
        <w:spacing w:before="60" w:after="0" w:line="480" w:lineRule="auto"/>
        <w:ind w:firstLine="170"/>
        <w:jc w:val="both"/>
        <w:rPr>
          <w:rFonts w:ascii="Questa-Regular" w:eastAsia="Times New Roman" w:hAnsi="Questa-Regular" w:cs="Segoe UI"/>
          <w:color w:val="212529"/>
          <w:sz w:val="23"/>
          <w:szCs w:val="23"/>
          <w:lang w:eastAsia="da-DK"/>
        </w:rPr>
      </w:pPr>
      <w:r w:rsidRPr="17165FCE">
        <w:rPr>
          <w:rFonts w:ascii="Questa-Regular" w:eastAsia="Times New Roman" w:hAnsi="Questa-Regular" w:cs="Segoe UI"/>
          <w:color w:val="212529"/>
          <w:sz w:val="23"/>
          <w:szCs w:val="23"/>
          <w:lang w:eastAsia="da-DK"/>
        </w:rPr>
        <w:t xml:space="preserve">Cannabis </w:t>
      </w:r>
      <w:proofErr w:type="spellStart"/>
      <w:r w:rsidRPr="17165FCE">
        <w:rPr>
          <w:rFonts w:ascii="Questa-Regular" w:eastAsia="Times New Roman" w:hAnsi="Questa-Regular" w:cs="Segoe UI"/>
          <w:color w:val="212529"/>
          <w:sz w:val="23"/>
          <w:szCs w:val="23"/>
          <w:lang w:eastAsia="da-DK"/>
        </w:rPr>
        <w:t>hyperemesis</w:t>
      </w:r>
      <w:proofErr w:type="spellEnd"/>
      <w:r w:rsidRPr="17165FCE">
        <w:rPr>
          <w:rFonts w:ascii="Questa-Regular" w:eastAsia="Times New Roman" w:hAnsi="Questa-Regular" w:cs="Segoe UI"/>
          <w:color w:val="212529"/>
          <w:sz w:val="23"/>
          <w:szCs w:val="23"/>
          <w:lang w:eastAsia="da-DK"/>
        </w:rPr>
        <w:t xml:space="preserve"> </w:t>
      </w:r>
      <w:proofErr w:type="spellStart"/>
      <w:r w:rsidRPr="17165FCE">
        <w:rPr>
          <w:rFonts w:ascii="Questa-Regular" w:eastAsia="Times New Roman" w:hAnsi="Questa-Regular" w:cs="Segoe UI"/>
          <w:color w:val="212529"/>
          <w:sz w:val="23"/>
          <w:szCs w:val="23"/>
          <w:lang w:eastAsia="da-DK"/>
        </w:rPr>
        <w:t>syndrome</w:t>
      </w:r>
      <w:proofErr w:type="spellEnd"/>
      <w:r w:rsidRPr="17165FCE">
        <w:rPr>
          <w:rFonts w:ascii="Questa-Regular" w:eastAsia="Times New Roman" w:hAnsi="Questa-Regular" w:cs="Segoe UI"/>
          <w:color w:val="212529"/>
          <w:sz w:val="23"/>
          <w:szCs w:val="23"/>
          <w:lang w:eastAsia="da-DK"/>
        </w:rPr>
        <w:t xml:space="preserve"> (CHS) er en sjælden hændelse, som er karakteriseret ved svære cyklisk optrædende </w:t>
      </w:r>
      <w:ins w:id="372" w:author="Sanne Have" w:date="2025-05-09T10:39:00Z">
        <w:r w:rsidR="006866C0" w:rsidRPr="17165FCE">
          <w:rPr>
            <w:rFonts w:ascii="Questa-Regular" w:eastAsia="Times New Roman" w:hAnsi="Questa-Regular" w:cs="Segoe UI"/>
            <w:color w:val="212529"/>
            <w:sz w:val="23"/>
            <w:szCs w:val="23"/>
            <w:lang w:eastAsia="da-DK"/>
          </w:rPr>
          <w:t xml:space="preserve">episoder med </w:t>
        </w:r>
        <w:proofErr w:type="spellStart"/>
        <w:r w:rsidR="006866C0" w:rsidRPr="17165FCE">
          <w:rPr>
            <w:rFonts w:ascii="Questa-Regular" w:eastAsia="Times New Roman" w:hAnsi="Questa-Regular" w:cs="Segoe UI"/>
            <w:color w:val="212529"/>
            <w:sz w:val="23"/>
            <w:szCs w:val="23"/>
            <w:lang w:eastAsia="da-DK"/>
          </w:rPr>
          <w:t>abdominale</w:t>
        </w:r>
        <w:proofErr w:type="spellEnd"/>
        <w:r w:rsidR="006866C0" w:rsidRPr="17165FCE">
          <w:rPr>
            <w:rFonts w:ascii="Questa-Regular" w:eastAsia="Times New Roman" w:hAnsi="Questa-Regular" w:cs="Segoe UI"/>
            <w:color w:val="212529"/>
            <w:sz w:val="23"/>
            <w:szCs w:val="23"/>
            <w:lang w:eastAsia="da-DK"/>
          </w:rPr>
          <w:t xml:space="preserve"> smerter, kvalme og opkast </w:t>
        </w:r>
      </w:ins>
      <w:del w:id="373" w:author="Sanne Have" w:date="2025-05-09T10:39:00Z">
        <w:r w:rsidRPr="17165FCE" w:rsidDel="005367EB">
          <w:rPr>
            <w:rFonts w:ascii="Questa-Regular" w:eastAsia="Times New Roman" w:hAnsi="Questa-Regular" w:cs="Segoe UI"/>
            <w:color w:val="212529"/>
            <w:sz w:val="23"/>
            <w:szCs w:val="23"/>
            <w:lang w:eastAsia="da-DK"/>
          </w:rPr>
          <w:delText xml:space="preserve">opkastningsepisoder </w:delText>
        </w:r>
      </w:del>
      <w:r w:rsidRPr="17165FCE">
        <w:rPr>
          <w:rFonts w:ascii="Questa-Regular" w:eastAsia="Times New Roman" w:hAnsi="Questa-Regular" w:cs="Segoe UI"/>
          <w:color w:val="212529"/>
          <w:sz w:val="23"/>
          <w:szCs w:val="23"/>
          <w:lang w:eastAsia="da-DK"/>
        </w:rPr>
        <w:t xml:space="preserve">efter langvarig brug af cannabis. Lindres af varme brusebade og ophør med cannabis. </w:t>
      </w:r>
      <w:del w:id="374" w:author="Michelle Clement" w:date="2025-05-14T14:48:00Z">
        <w:r w:rsidRPr="17165FCE" w:rsidDel="005367EB">
          <w:rPr>
            <w:rFonts w:ascii="Questa-Regular" w:eastAsia="Times New Roman" w:hAnsi="Questa-Regular" w:cs="Segoe UI"/>
            <w:color w:val="212529"/>
            <w:sz w:val="23"/>
            <w:szCs w:val="23"/>
            <w:lang w:eastAsia="da-DK"/>
          </w:rPr>
          <w:delText>CHS har ikke været beskrevet i forbindelse med behandling med medicinsk cannabis.</w:delText>
        </w:r>
      </w:del>
      <w:ins w:id="375" w:author="Sanne Have" w:date="2025-05-09T10:39:00Z">
        <w:del w:id="376" w:author="Michelle Clement" w:date="2025-05-14T14:48:00Z">
          <w:r w:rsidRPr="17165FCE" w:rsidDel="006866C0">
            <w:rPr>
              <w:rFonts w:ascii="Questa-Regular" w:eastAsia="Times New Roman" w:hAnsi="Questa-Regular" w:cs="Segoe UI"/>
              <w:color w:val="212529"/>
              <w:sz w:val="23"/>
              <w:szCs w:val="23"/>
              <w:lang w:eastAsia="da-DK"/>
            </w:rPr>
            <w:delText xml:space="preserve"> </w:delText>
          </w:r>
        </w:del>
      </w:ins>
    </w:p>
    <w:p w14:paraId="060828F3" w14:textId="77777777" w:rsidR="005367EB" w:rsidRPr="005367EB" w:rsidDel="006866C0" w:rsidRDefault="005367EB" w:rsidP="005367EB">
      <w:pPr>
        <w:shd w:val="clear" w:color="auto" w:fill="F9F9FB"/>
        <w:spacing w:before="60" w:after="0" w:line="480" w:lineRule="auto"/>
        <w:ind w:firstLine="170"/>
        <w:jc w:val="both"/>
        <w:rPr>
          <w:del w:id="377" w:author="Sanne Have" w:date="2025-05-09T10:39:00Z"/>
          <w:rFonts w:ascii="Questa-Regular" w:eastAsia="Times New Roman" w:hAnsi="Questa-Regular" w:cs="Segoe UI"/>
          <w:color w:val="212529"/>
          <w:sz w:val="23"/>
          <w:szCs w:val="23"/>
          <w:lang w:eastAsia="da-DK"/>
        </w:rPr>
      </w:pPr>
    </w:p>
    <w:p w14:paraId="02179559" w14:textId="77777777" w:rsidR="005367EB" w:rsidDel="000F1E09" w:rsidRDefault="005367EB" w:rsidP="005367EB">
      <w:pPr>
        <w:shd w:val="clear" w:color="auto" w:fill="F9F9FB"/>
        <w:spacing w:before="60" w:after="0" w:line="480" w:lineRule="auto"/>
        <w:ind w:firstLine="170"/>
        <w:jc w:val="both"/>
        <w:rPr>
          <w:ins w:id="378" w:author="Michelle Clement" w:date="2025-06-19T11:47:00Z"/>
          <w:del w:id="379" w:author="Sanne Have" w:date="2026-01-30T14:43:00Z"/>
          <w:rFonts w:ascii="Questa-Regular" w:eastAsia="Times New Roman" w:hAnsi="Questa-Regular" w:cs="Segoe UI"/>
          <w:color w:val="212529"/>
          <w:sz w:val="23"/>
          <w:szCs w:val="23"/>
          <w:lang w:eastAsia="da-DK"/>
        </w:rPr>
      </w:pPr>
      <w:r w:rsidRPr="005367EB">
        <w:rPr>
          <w:rFonts w:ascii="Questa-Regular" w:eastAsia="Times New Roman" w:hAnsi="Questa-Regular" w:cs="Segoe UI"/>
          <w:color w:val="212529"/>
          <w:sz w:val="23"/>
          <w:szCs w:val="23"/>
          <w:lang w:eastAsia="da-DK"/>
        </w:rPr>
        <w:t xml:space="preserve">Ved høje CBD-doser (20 mg/kg/d) er hos børn med epilepsisyndromet </w:t>
      </w:r>
      <w:proofErr w:type="spellStart"/>
      <w:r w:rsidRPr="005367EB">
        <w:rPr>
          <w:rFonts w:ascii="Questa-Regular" w:eastAsia="Times New Roman" w:hAnsi="Questa-Regular" w:cs="Segoe UI"/>
          <w:color w:val="212529"/>
          <w:sz w:val="23"/>
          <w:szCs w:val="23"/>
          <w:lang w:eastAsia="da-DK"/>
        </w:rPr>
        <w:t>Dravet</w:t>
      </w:r>
      <w:proofErr w:type="spellEnd"/>
      <w:r w:rsidRPr="005367EB">
        <w:rPr>
          <w:rFonts w:ascii="Questa-Regular" w:eastAsia="Times New Roman" w:hAnsi="Questa-Regular" w:cs="Segoe UI"/>
          <w:color w:val="212529"/>
          <w:sz w:val="23"/>
          <w:szCs w:val="23"/>
          <w:lang w:eastAsia="da-DK"/>
        </w:rPr>
        <w:t xml:space="preserve"> syndrom beskrevet en række bivirkninger, herunder </w:t>
      </w:r>
      <w:proofErr w:type="spellStart"/>
      <w:r w:rsidRPr="005367EB">
        <w:rPr>
          <w:rFonts w:ascii="Questa-Regular" w:eastAsia="Times New Roman" w:hAnsi="Questa-Regular" w:cs="Segoe UI"/>
          <w:color w:val="212529"/>
          <w:sz w:val="23"/>
          <w:szCs w:val="23"/>
          <w:lang w:eastAsia="da-DK"/>
        </w:rPr>
        <w:t>somnolens</w:t>
      </w:r>
      <w:proofErr w:type="spellEnd"/>
      <w:r w:rsidRPr="005367EB">
        <w:rPr>
          <w:rFonts w:ascii="Questa-Regular" w:eastAsia="Times New Roman" w:hAnsi="Questa-Regular" w:cs="Segoe UI"/>
          <w:color w:val="212529"/>
          <w:sz w:val="23"/>
          <w:szCs w:val="23"/>
          <w:lang w:eastAsia="da-DK"/>
        </w:rPr>
        <w:t xml:space="preserve"> og diarré. Hos en femtedel af patienterne (alle i samtidig </w:t>
      </w:r>
      <w:proofErr w:type="spellStart"/>
      <w:r w:rsidRPr="005367EB">
        <w:rPr>
          <w:rFonts w:ascii="Questa-Regular" w:eastAsia="Times New Roman" w:hAnsi="Questa-Regular" w:cs="Segoe UI"/>
          <w:color w:val="212529"/>
          <w:sz w:val="23"/>
          <w:szCs w:val="23"/>
          <w:lang w:eastAsia="da-DK"/>
        </w:rPr>
        <w:t>valproatbehandling</w:t>
      </w:r>
      <w:proofErr w:type="spellEnd"/>
      <w:r w:rsidRPr="005367EB">
        <w:rPr>
          <w:rFonts w:ascii="Questa-Regular" w:eastAsia="Times New Roman" w:hAnsi="Questa-Regular" w:cs="Segoe UI"/>
          <w:color w:val="212529"/>
          <w:sz w:val="23"/>
          <w:szCs w:val="23"/>
          <w:lang w:eastAsia="da-DK"/>
        </w:rPr>
        <w:t xml:space="preserve">) sås </w:t>
      </w:r>
      <w:proofErr w:type="spellStart"/>
      <w:r w:rsidRPr="005367EB">
        <w:rPr>
          <w:rFonts w:ascii="Questa-Regular" w:eastAsia="Times New Roman" w:hAnsi="Questa-Regular" w:cs="Segoe UI"/>
          <w:color w:val="212529"/>
          <w:sz w:val="23"/>
          <w:szCs w:val="23"/>
          <w:lang w:eastAsia="da-DK"/>
        </w:rPr>
        <w:t>transaminasestigninger</w:t>
      </w:r>
      <w:proofErr w:type="spellEnd"/>
      <w:r w:rsidRPr="005367EB">
        <w:rPr>
          <w:rFonts w:ascii="Questa-Regular" w:eastAsia="Times New Roman" w:hAnsi="Questa-Regular" w:cs="Segoe UI"/>
          <w:color w:val="212529"/>
          <w:sz w:val="23"/>
          <w:szCs w:val="23"/>
          <w:lang w:eastAsia="da-DK"/>
        </w:rPr>
        <w:t xml:space="preserve"> tydende på leverpåvirkning</w:t>
      </w:r>
      <w:bookmarkStart w:id="380" w:name="Henvisning_id57491a32-4783-4fa2-aa98-b31"/>
      <w:r w:rsidR="00D838E1">
        <w:rPr>
          <w:rStyle w:val="Fodnotehenvisning"/>
          <w:rFonts w:ascii="Questa-Regular" w:eastAsia="Times New Roman" w:hAnsi="Questa-Regular" w:cs="Segoe UI"/>
          <w:color w:val="212529"/>
          <w:sz w:val="23"/>
          <w:szCs w:val="23"/>
          <w:lang w:eastAsia="da-DK"/>
        </w:rPr>
        <w:footnoteReference w:id="33"/>
      </w:r>
      <w:bookmarkEnd w:id="380"/>
      <w:r w:rsidRPr="005367EB">
        <w:rPr>
          <w:rFonts w:ascii="Questa-Regular" w:eastAsia="Times New Roman" w:hAnsi="Questa-Regular" w:cs="Segoe UI"/>
          <w:color w:val="212529"/>
          <w:sz w:val="23"/>
          <w:szCs w:val="23"/>
          <w:lang w:eastAsia="da-DK"/>
        </w:rPr>
        <w:t>.</w:t>
      </w:r>
    </w:p>
    <w:p w14:paraId="5DC9369A" w14:textId="77777777" w:rsidR="00850ADE" w:rsidDel="009C6E32" w:rsidRDefault="00850ADE" w:rsidP="000F1E09">
      <w:pPr>
        <w:shd w:val="clear" w:color="auto" w:fill="F9F9FB"/>
        <w:spacing w:before="60" w:after="0" w:line="480" w:lineRule="auto"/>
        <w:ind w:firstLine="170"/>
        <w:jc w:val="both"/>
        <w:rPr>
          <w:ins w:id="381" w:author="Sanne Have" w:date="2025-06-30T09:03:00Z"/>
          <w:del w:id="382" w:author="Line Michan" w:date="2025-12-09T12:10:00Z"/>
          <w:rFonts w:ascii="Questa-Regular" w:eastAsia="Times New Roman" w:hAnsi="Questa-Regular" w:cs="Segoe UI"/>
          <w:color w:val="212529"/>
          <w:sz w:val="23"/>
          <w:szCs w:val="23"/>
          <w:lang w:eastAsia="da-DK"/>
        </w:rPr>
      </w:pPr>
    </w:p>
    <w:p w14:paraId="0B40A684" w14:textId="77777777" w:rsidR="00F21042" w:rsidRPr="009D029C" w:rsidRDefault="00F21042" w:rsidP="00850ADE">
      <w:pPr>
        <w:shd w:val="clear" w:color="auto" w:fill="F9F9FB"/>
        <w:spacing w:before="60" w:after="0" w:line="480" w:lineRule="auto"/>
        <w:jc w:val="both"/>
        <w:rPr>
          <w:ins w:id="383" w:author="Sanne Have" w:date="2025-11-10T08:31:00Z"/>
          <w:rFonts w:ascii="Questa-Regular" w:eastAsia="Times New Roman" w:hAnsi="Questa-Regular" w:cs="Segoe UI"/>
          <w:color w:val="212529"/>
          <w:sz w:val="23"/>
          <w:szCs w:val="23"/>
          <w:lang w:eastAsia="da-DK"/>
        </w:rPr>
      </w:pPr>
    </w:p>
    <w:p w14:paraId="4A40D292" w14:textId="77777777" w:rsidR="00850ADE" w:rsidRPr="005367EB" w:rsidDel="009D029C" w:rsidRDefault="00850ADE" w:rsidP="00850ADE">
      <w:pPr>
        <w:shd w:val="clear" w:color="auto" w:fill="F9F9FB"/>
        <w:spacing w:before="60" w:after="0" w:line="480" w:lineRule="auto"/>
        <w:jc w:val="both"/>
        <w:rPr>
          <w:ins w:id="384" w:author="Michelle Clement" w:date="2025-06-24T16:12:00Z"/>
          <w:del w:id="385" w:author="Sanne Have" w:date="2025-11-06T14:45:00Z"/>
          <w:rFonts w:ascii="Questa-Regular" w:eastAsia="Times New Roman" w:hAnsi="Questa-Regular" w:cs="Segoe UI"/>
          <w:color w:val="212529"/>
          <w:sz w:val="23"/>
          <w:szCs w:val="23"/>
          <w:lang w:eastAsia="da-DK"/>
        </w:rPr>
      </w:pPr>
    </w:p>
    <w:p w14:paraId="33DB02DB" w14:textId="77777777" w:rsidR="00850ADE" w:rsidDel="00850ADE" w:rsidRDefault="00850ADE" w:rsidP="005367EB">
      <w:pPr>
        <w:shd w:val="clear" w:color="auto" w:fill="F9F9FB"/>
        <w:spacing w:before="60" w:after="0" w:line="480" w:lineRule="auto"/>
        <w:ind w:firstLine="170"/>
        <w:jc w:val="both"/>
        <w:rPr>
          <w:ins w:id="386" w:author="Michelle Clement" w:date="2025-06-19T11:47:00Z"/>
          <w:del w:id="387" w:author="Sanne Have" w:date="2025-06-30T09:03:00Z"/>
          <w:rFonts w:ascii="Questa-Regular" w:eastAsia="Times New Roman" w:hAnsi="Questa-Regular" w:cs="Segoe UI"/>
          <w:color w:val="212529"/>
          <w:sz w:val="23"/>
          <w:szCs w:val="23"/>
          <w:lang w:eastAsia="da-DK"/>
        </w:rPr>
      </w:pPr>
    </w:p>
    <w:p w14:paraId="740960E6" w14:textId="77777777" w:rsidR="00223E8E" w:rsidRPr="005367EB" w:rsidDel="00850ADE" w:rsidRDefault="00223E8E" w:rsidP="00394F94">
      <w:pPr>
        <w:shd w:val="clear" w:color="auto" w:fill="F9F9FB"/>
        <w:spacing w:before="60" w:after="0" w:line="480" w:lineRule="auto"/>
        <w:ind w:firstLine="170"/>
        <w:jc w:val="both"/>
        <w:rPr>
          <w:del w:id="388" w:author="Sanne Have" w:date="2025-06-30T09:03:00Z"/>
          <w:rFonts w:ascii="Questa-Regular" w:eastAsia="Times New Roman" w:hAnsi="Questa-Regular" w:cs="Segoe UI"/>
          <w:color w:val="212529"/>
          <w:sz w:val="23"/>
          <w:szCs w:val="23"/>
          <w:lang w:eastAsia="da-DK"/>
        </w:rPr>
      </w:pPr>
    </w:p>
    <w:p w14:paraId="26D7537D" w14:textId="77777777" w:rsidR="005367EB" w:rsidRPr="005367EB" w:rsidRDefault="005367EB" w:rsidP="005367EB">
      <w:pPr>
        <w:shd w:val="clear" w:color="auto" w:fill="F9F9FB"/>
        <w:spacing w:before="240" w:after="0" w:line="480" w:lineRule="auto"/>
        <w:rPr>
          <w:rFonts w:ascii="Questa-Regular" w:eastAsia="Times New Roman" w:hAnsi="Questa-Regular" w:cs="Segoe UI"/>
          <w:b/>
          <w:bCs/>
          <w:color w:val="212529"/>
          <w:sz w:val="23"/>
          <w:szCs w:val="23"/>
          <w:lang w:eastAsia="da-DK"/>
        </w:rPr>
      </w:pPr>
      <w:r w:rsidRPr="005367EB">
        <w:rPr>
          <w:rFonts w:ascii="Questa-Regular" w:eastAsia="Times New Roman" w:hAnsi="Questa-Regular" w:cs="Segoe UI"/>
          <w:b/>
          <w:bCs/>
          <w:color w:val="212529"/>
          <w:sz w:val="23"/>
          <w:szCs w:val="23"/>
          <w:lang w:eastAsia="da-DK"/>
        </w:rPr>
        <w:t>12. Overdosering</w:t>
      </w:r>
    </w:p>
    <w:p w14:paraId="2DAAA6AC" w14:textId="77777777" w:rsidR="005367EB" w:rsidRPr="005367EB" w:rsidRDefault="005367EB" w:rsidP="005367EB">
      <w:pPr>
        <w:shd w:val="clear" w:color="auto" w:fill="F9F9FB"/>
        <w:spacing w:before="60" w:after="0" w:line="480" w:lineRule="auto"/>
        <w:ind w:firstLine="170"/>
        <w:jc w:val="both"/>
        <w:rPr>
          <w:rFonts w:ascii="Questa-Regular" w:eastAsia="Times New Roman" w:hAnsi="Questa-Regular" w:cs="Segoe UI"/>
          <w:color w:val="212529"/>
          <w:sz w:val="23"/>
          <w:szCs w:val="23"/>
          <w:lang w:eastAsia="da-DK"/>
        </w:rPr>
      </w:pPr>
      <w:r w:rsidRPr="005367EB">
        <w:rPr>
          <w:rFonts w:ascii="Questa-Regular" w:eastAsia="Times New Roman" w:hAnsi="Questa-Regular" w:cs="Segoe UI"/>
          <w:color w:val="212529"/>
          <w:sz w:val="23"/>
          <w:szCs w:val="23"/>
          <w:lang w:eastAsia="da-DK"/>
        </w:rPr>
        <w:t xml:space="preserve">Der findes kun begrænset information om overdosering med medicinsk cannabis. Symptomer ved en mindre overdosis kan være sløvhed, eufori, en fornemmelse af forstærkede sanseindtryk, hjertebanken, rødsprængte øjne og mundtørhed. Ved sværere forgiftning kan ses mere udtalt </w:t>
      </w:r>
      <w:proofErr w:type="gramStart"/>
      <w:r w:rsidRPr="005367EB">
        <w:rPr>
          <w:rFonts w:ascii="Questa-Regular" w:eastAsia="Times New Roman" w:hAnsi="Questa-Regular" w:cs="Segoe UI"/>
          <w:color w:val="212529"/>
          <w:sz w:val="23"/>
          <w:szCs w:val="23"/>
          <w:lang w:eastAsia="da-DK"/>
        </w:rPr>
        <w:t>CNS påvirkning</w:t>
      </w:r>
      <w:proofErr w:type="gramEnd"/>
      <w:r w:rsidRPr="005367EB">
        <w:rPr>
          <w:rFonts w:ascii="Questa-Regular" w:eastAsia="Times New Roman" w:hAnsi="Questa-Regular" w:cs="Segoe UI"/>
          <w:color w:val="212529"/>
          <w:sz w:val="23"/>
          <w:szCs w:val="23"/>
          <w:lang w:eastAsia="da-DK"/>
        </w:rPr>
        <w:t xml:space="preserve"> med hallucinationer, vrangforestillinger, paranoia og kredsløbspåvirkning med svimmelhed, </w:t>
      </w:r>
      <w:proofErr w:type="spellStart"/>
      <w:r w:rsidRPr="005367EB">
        <w:rPr>
          <w:rFonts w:ascii="Questa-Regular" w:eastAsia="Times New Roman" w:hAnsi="Questa-Regular" w:cs="Segoe UI"/>
          <w:color w:val="212529"/>
          <w:sz w:val="23"/>
          <w:szCs w:val="23"/>
          <w:lang w:eastAsia="da-DK"/>
        </w:rPr>
        <w:t>takycardi</w:t>
      </w:r>
      <w:proofErr w:type="spellEnd"/>
      <w:r w:rsidRPr="005367EB">
        <w:rPr>
          <w:rFonts w:ascii="Questa-Regular" w:eastAsia="Times New Roman" w:hAnsi="Questa-Regular" w:cs="Segoe UI"/>
          <w:color w:val="212529"/>
          <w:sz w:val="23"/>
          <w:szCs w:val="23"/>
          <w:lang w:eastAsia="da-DK"/>
        </w:rPr>
        <w:t xml:space="preserve">, </w:t>
      </w:r>
      <w:proofErr w:type="spellStart"/>
      <w:r w:rsidRPr="005367EB">
        <w:rPr>
          <w:rFonts w:ascii="Questa-Regular" w:eastAsia="Times New Roman" w:hAnsi="Questa-Regular" w:cs="Segoe UI"/>
          <w:color w:val="212529"/>
          <w:sz w:val="23"/>
          <w:szCs w:val="23"/>
          <w:lang w:eastAsia="da-DK"/>
        </w:rPr>
        <w:t>bradycardi</w:t>
      </w:r>
      <w:proofErr w:type="spellEnd"/>
      <w:r w:rsidRPr="005367EB">
        <w:rPr>
          <w:rFonts w:ascii="Questa-Regular" w:eastAsia="Times New Roman" w:hAnsi="Questa-Regular" w:cs="Segoe UI"/>
          <w:color w:val="212529"/>
          <w:sz w:val="23"/>
          <w:szCs w:val="23"/>
          <w:lang w:eastAsia="da-DK"/>
        </w:rPr>
        <w:t xml:space="preserve"> eller hypotension. Urinretention og nedsat </w:t>
      </w:r>
      <w:proofErr w:type="spellStart"/>
      <w:r w:rsidRPr="005367EB">
        <w:rPr>
          <w:rFonts w:ascii="Questa-Regular" w:eastAsia="Times New Roman" w:hAnsi="Questa-Regular" w:cs="Segoe UI"/>
          <w:color w:val="212529"/>
          <w:sz w:val="23"/>
          <w:szCs w:val="23"/>
          <w:lang w:eastAsia="da-DK"/>
        </w:rPr>
        <w:t>tarmmotilitet</w:t>
      </w:r>
      <w:proofErr w:type="spellEnd"/>
      <w:r w:rsidRPr="005367EB">
        <w:rPr>
          <w:rFonts w:ascii="Questa-Regular" w:eastAsia="Times New Roman" w:hAnsi="Questa-Regular" w:cs="Segoe UI"/>
          <w:color w:val="212529"/>
          <w:sz w:val="23"/>
          <w:szCs w:val="23"/>
          <w:lang w:eastAsia="da-DK"/>
        </w:rPr>
        <w:t xml:space="preserve"> er beskrevet. Toksiske psykoser er også beskrevet ved meget høje doser for </w:t>
      </w:r>
      <w:proofErr w:type="spellStart"/>
      <w:r w:rsidRPr="005367EB">
        <w:rPr>
          <w:rFonts w:ascii="Questa-Regular" w:eastAsia="Times New Roman" w:hAnsi="Questa-Regular" w:cs="Segoe UI"/>
          <w:color w:val="212529"/>
          <w:sz w:val="23"/>
          <w:szCs w:val="23"/>
          <w:lang w:eastAsia="da-DK"/>
        </w:rPr>
        <w:t>nabiximols</w:t>
      </w:r>
      <w:proofErr w:type="spellEnd"/>
      <w:r w:rsidRPr="005367EB">
        <w:rPr>
          <w:rFonts w:ascii="Questa-Regular" w:eastAsia="Times New Roman" w:hAnsi="Questa-Regular" w:cs="Segoe UI"/>
          <w:color w:val="212529"/>
          <w:sz w:val="23"/>
          <w:szCs w:val="23"/>
          <w:lang w:eastAsia="da-DK"/>
        </w:rPr>
        <w:t>. Svær overdosering vil bevirke påvirkning af bevidsthed og motoriske funktioner inklusive talefunktionen.</w:t>
      </w:r>
    </w:p>
    <w:p w14:paraId="06C8DA2C" w14:textId="77777777" w:rsidR="005367EB" w:rsidRPr="005367EB" w:rsidRDefault="005367EB" w:rsidP="005367EB">
      <w:pPr>
        <w:shd w:val="clear" w:color="auto" w:fill="F9F9FB"/>
        <w:spacing w:before="60" w:after="0" w:line="480" w:lineRule="auto"/>
        <w:ind w:firstLine="170"/>
        <w:jc w:val="both"/>
        <w:rPr>
          <w:rFonts w:ascii="Questa-Regular" w:eastAsia="Times New Roman" w:hAnsi="Questa-Regular" w:cs="Segoe UI"/>
          <w:color w:val="212529"/>
          <w:sz w:val="23"/>
          <w:szCs w:val="23"/>
          <w:lang w:eastAsia="da-DK"/>
        </w:rPr>
      </w:pPr>
      <w:r w:rsidRPr="005367EB">
        <w:rPr>
          <w:rFonts w:ascii="Questa-Regular" w:eastAsia="Times New Roman" w:hAnsi="Questa-Regular" w:cs="Segoe UI"/>
          <w:color w:val="212529"/>
          <w:sz w:val="23"/>
          <w:szCs w:val="23"/>
          <w:lang w:eastAsia="da-DK"/>
        </w:rPr>
        <w:t>Behandling af overdosering er symptomatisk og understøttende.</w:t>
      </w:r>
    </w:p>
    <w:p w14:paraId="62667A9C" w14:textId="77777777" w:rsidR="005367EB" w:rsidRPr="005367EB" w:rsidRDefault="005367EB" w:rsidP="005367EB">
      <w:pPr>
        <w:shd w:val="clear" w:color="auto" w:fill="F9F9FB"/>
        <w:spacing w:before="240" w:after="0" w:line="480" w:lineRule="auto"/>
        <w:rPr>
          <w:rFonts w:ascii="Questa-Regular" w:eastAsia="Times New Roman" w:hAnsi="Questa-Regular" w:cs="Segoe UI"/>
          <w:b/>
          <w:bCs/>
          <w:color w:val="212529"/>
          <w:sz w:val="23"/>
          <w:szCs w:val="23"/>
          <w:lang w:eastAsia="da-DK"/>
        </w:rPr>
      </w:pPr>
      <w:r w:rsidRPr="005367EB">
        <w:rPr>
          <w:rFonts w:ascii="Questa-Regular" w:eastAsia="Times New Roman" w:hAnsi="Questa-Regular" w:cs="Segoe UI"/>
          <w:b/>
          <w:bCs/>
          <w:color w:val="212529"/>
          <w:sz w:val="23"/>
          <w:szCs w:val="23"/>
          <w:lang w:eastAsia="da-DK"/>
        </w:rPr>
        <w:t>13. Trafiksikkerhed, betjening af maskiner</w:t>
      </w:r>
    </w:p>
    <w:p w14:paraId="107AAE75" w14:textId="77777777" w:rsidR="005367EB" w:rsidRPr="005367EB" w:rsidRDefault="005367EB" w:rsidP="005367EB">
      <w:pPr>
        <w:shd w:val="clear" w:color="auto" w:fill="F9F9FB"/>
        <w:spacing w:before="60" w:after="0" w:line="480" w:lineRule="auto"/>
        <w:ind w:firstLine="170"/>
        <w:jc w:val="both"/>
        <w:rPr>
          <w:rFonts w:ascii="Questa-Regular" w:eastAsia="Times New Roman" w:hAnsi="Questa-Regular" w:cs="Segoe UI"/>
          <w:color w:val="212529"/>
          <w:sz w:val="23"/>
          <w:szCs w:val="23"/>
          <w:lang w:eastAsia="da-DK"/>
        </w:rPr>
      </w:pPr>
      <w:r w:rsidRPr="005367EB">
        <w:rPr>
          <w:rFonts w:ascii="Questa-Regular" w:eastAsia="Times New Roman" w:hAnsi="Questa-Regular" w:cs="Segoe UI"/>
          <w:color w:val="212529"/>
          <w:sz w:val="23"/>
          <w:szCs w:val="23"/>
          <w:lang w:eastAsia="da-DK"/>
        </w:rPr>
        <w:t>Da cannabis kan bevirke søvnighed, sløvhed og svimmelhed bør patienter ikke føre motorkøretøj, betjene maskiner eller deltage i farlige aktiviteter, hvis de oplever sådanne symptomer.</w:t>
      </w:r>
    </w:p>
    <w:p w14:paraId="4D8374AD" w14:textId="77777777" w:rsidR="005367EB" w:rsidRPr="005367EB" w:rsidRDefault="005367EB" w:rsidP="005367EB">
      <w:pPr>
        <w:shd w:val="clear" w:color="auto" w:fill="F9F9FB"/>
        <w:spacing w:before="60" w:after="0" w:line="480" w:lineRule="auto"/>
        <w:ind w:firstLine="170"/>
        <w:jc w:val="both"/>
        <w:rPr>
          <w:rFonts w:ascii="Questa-Regular" w:eastAsia="Times New Roman" w:hAnsi="Questa-Regular" w:cs="Segoe UI"/>
          <w:color w:val="212529"/>
          <w:sz w:val="23"/>
          <w:szCs w:val="23"/>
          <w:lang w:eastAsia="da-DK"/>
        </w:rPr>
      </w:pPr>
      <w:r w:rsidRPr="005367EB">
        <w:rPr>
          <w:rFonts w:ascii="Questa-Regular" w:eastAsia="Times New Roman" w:hAnsi="Questa-Regular" w:cs="Segoe UI"/>
          <w:color w:val="212529"/>
          <w:sz w:val="23"/>
          <w:szCs w:val="23"/>
          <w:lang w:eastAsia="da-DK"/>
        </w:rPr>
        <w:t>Der henvises i øvrigt til Styrelsen for Patientsikkerheds ’Vejledning om helbredskrav til kørekort’, særligt afsnittet ’Cannabisholdige lægemidler og heroin’, hvoraf det bl.a. fremgår, at lægen ved behandling med THC-</w:t>
      </w:r>
      <w:proofErr w:type="spellStart"/>
      <w:r w:rsidRPr="005367EB">
        <w:rPr>
          <w:rFonts w:ascii="Questa-Regular" w:eastAsia="Times New Roman" w:hAnsi="Questa-Regular" w:cs="Segoe UI"/>
          <w:color w:val="212529"/>
          <w:sz w:val="23"/>
          <w:szCs w:val="23"/>
          <w:lang w:eastAsia="da-DK"/>
        </w:rPr>
        <w:t>holdig</w:t>
      </w:r>
      <w:proofErr w:type="spellEnd"/>
      <w:r w:rsidRPr="005367EB">
        <w:rPr>
          <w:rFonts w:ascii="Questa-Regular" w:eastAsia="Times New Roman" w:hAnsi="Questa-Regular" w:cs="Segoe UI"/>
          <w:color w:val="212529"/>
          <w:sz w:val="23"/>
          <w:szCs w:val="23"/>
          <w:lang w:eastAsia="da-DK"/>
        </w:rPr>
        <w:t xml:space="preserve"> medicin skal vurdere den enkelte patients trafikfarlighed, herunder behovet for et (eventuelt tidsbegrænset) kørselsforbud.</w:t>
      </w:r>
    </w:p>
    <w:p w14:paraId="471FF733" w14:textId="77777777" w:rsidR="005367EB" w:rsidRPr="005367EB" w:rsidRDefault="005367EB" w:rsidP="005367EB">
      <w:pPr>
        <w:shd w:val="clear" w:color="auto" w:fill="F9F9FB"/>
        <w:spacing w:before="240" w:after="0" w:line="480" w:lineRule="auto"/>
        <w:rPr>
          <w:rFonts w:ascii="Questa-Regular" w:eastAsia="Times New Roman" w:hAnsi="Questa-Regular" w:cs="Segoe UI"/>
          <w:b/>
          <w:bCs/>
          <w:color w:val="212529"/>
          <w:sz w:val="23"/>
          <w:szCs w:val="23"/>
          <w:lang w:eastAsia="da-DK"/>
        </w:rPr>
      </w:pPr>
      <w:r w:rsidRPr="005367EB">
        <w:rPr>
          <w:rFonts w:ascii="Questa-Regular" w:eastAsia="Times New Roman" w:hAnsi="Questa-Regular" w:cs="Segoe UI"/>
          <w:b/>
          <w:bCs/>
          <w:color w:val="212529"/>
          <w:sz w:val="23"/>
          <w:szCs w:val="23"/>
          <w:lang w:eastAsia="da-DK"/>
        </w:rPr>
        <w:t>14. Klinisk farmakologi, herunder interaktioner</w:t>
      </w:r>
    </w:p>
    <w:p w14:paraId="305B3E03" w14:textId="77777777" w:rsidR="005367EB" w:rsidRPr="005367EB" w:rsidRDefault="005367EB" w:rsidP="005367EB">
      <w:pPr>
        <w:shd w:val="clear" w:color="auto" w:fill="F9F9FB"/>
        <w:spacing w:before="60" w:after="0" w:line="480" w:lineRule="auto"/>
        <w:ind w:firstLine="170"/>
        <w:jc w:val="both"/>
        <w:rPr>
          <w:rFonts w:ascii="Questa-Regular" w:eastAsia="Times New Roman" w:hAnsi="Questa-Regular" w:cs="Segoe UI"/>
          <w:color w:val="212529"/>
          <w:sz w:val="23"/>
          <w:szCs w:val="23"/>
          <w:lang w:eastAsia="da-DK"/>
        </w:rPr>
      </w:pPr>
      <w:proofErr w:type="spellStart"/>
      <w:r w:rsidRPr="005367EB">
        <w:rPr>
          <w:rFonts w:ascii="Questa-Regular" w:eastAsia="Times New Roman" w:hAnsi="Questa-Regular" w:cs="Segoe UI"/>
          <w:color w:val="212529"/>
          <w:sz w:val="23"/>
          <w:szCs w:val="23"/>
          <w:lang w:eastAsia="da-DK"/>
        </w:rPr>
        <w:t>Cannabinoiders</w:t>
      </w:r>
      <w:proofErr w:type="spellEnd"/>
      <w:r w:rsidRPr="005367EB">
        <w:rPr>
          <w:rFonts w:ascii="Questa-Regular" w:eastAsia="Times New Roman" w:hAnsi="Questa-Regular" w:cs="Segoe UI"/>
          <w:color w:val="212529"/>
          <w:sz w:val="23"/>
          <w:szCs w:val="23"/>
          <w:lang w:eastAsia="da-DK"/>
        </w:rPr>
        <w:t xml:space="preserve"> farmakologi</w:t>
      </w:r>
      <w:ins w:id="389" w:author="Claus Stage" w:date="2025-03-06T11:40:00Z">
        <w:r w:rsidR="00902420">
          <w:rPr>
            <w:rFonts w:ascii="Questa-Regular" w:eastAsia="Times New Roman" w:hAnsi="Questa-Regular" w:cs="Segoe UI"/>
            <w:color w:val="212529"/>
            <w:sz w:val="23"/>
            <w:szCs w:val="23"/>
            <w:lang w:eastAsia="da-DK"/>
          </w:rPr>
          <w:t>,</w:t>
        </w:r>
      </w:ins>
      <w:r w:rsidRPr="005367EB">
        <w:rPr>
          <w:rFonts w:ascii="Questa-Regular" w:eastAsia="Times New Roman" w:hAnsi="Questa-Regular" w:cs="Segoe UI"/>
          <w:color w:val="212529"/>
          <w:sz w:val="23"/>
          <w:szCs w:val="23"/>
          <w:lang w:eastAsia="da-DK"/>
        </w:rPr>
        <w:t xml:space="preserve"> herunder lægemiddelinteraktioner</w:t>
      </w:r>
      <w:ins w:id="390" w:author="Claus Stage" w:date="2025-03-06T11:40:00Z">
        <w:r w:rsidR="00902420">
          <w:rPr>
            <w:rFonts w:ascii="Questa-Regular" w:eastAsia="Times New Roman" w:hAnsi="Questa-Regular" w:cs="Segoe UI"/>
            <w:color w:val="212529"/>
            <w:sz w:val="23"/>
            <w:szCs w:val="23"/>
            <w:lang w:eastAsia="da-DK"/>
          </w:rPr>
          <w:t>,</w:t>
        </w:r>
      </w:ins>
      <w:r w:rsidRPr="005367EB">
        <w:rPr>
          <w:rFonts w:ascii="Questa-Regular" w:eastAsia="Times New Roman" w:hAnsi="Questa-Regular" w:cs="Segoe UI"/>
          <w:color w:val="212529"/>
          <w:sz w:val="23"/>
          <w:szCs w:val="23"/>
          <w:lang w:eastAsia="da-DK"/>
        </w:rPr>
        <w:t xml:space="preserve"> er ufuldstændigt belyst og nedenstående information stammer i betydeligt omfang fra produktinformationer for </w:t>
      </w:r>
      <w:proofErr w:type="spellStart"/>
      <w:r w:rsidRPr="005367EB">
        <w:rPr>
          <w:rFonts w:ascii="Questa-Regular" w:eastAsia="Times New Roman" w:hAnsi="Questa-Regular" w:cs="Segoe UI"/>
          <w:color w:val="212529"/>
          <w:sz w:val="23"/>
          <w:szCs w:val="23"/>
          <w:lang w:eastAsia="da-DK"/>
        </w:rPr>
        <w:t>Marinol</w:t>
      </w:r>
      <w:proofErr w:type="spellEnd"/>
      <w:r w:rsidRPr="005367EB">
        <w:rPr>
          <w:rFonts w:ascii="Questa-Regular" w:eastAsia="Times New Roman" w:hAnsi="Questa-Regular" w:cs="Segoe UI"/>
          <w:color w:val="212529"/>
          <w:sz w:val="23"/>
          <w:szCs w:val="23"/>
          <w:lang w:eastAsia="da-DK"/>
        </w:rPr>
        <w:t>®/</w:t>
      </w:r>
      <w:proofErr w:type="spellStart"/>
      <w:r w:rsidRPr="005367EB">
        <w:rPr>
          <w:rFonts w:ascii="Questa-Regular" w:eastAsia="Times New Roman" w:hAnsi="Questa-Regular" w:cs="Segoe UI"/>
          <w:color w:val="212529"/>
          <w:sz w:val="23"/>
          <w:szCs w:val="23"/>
          <w:lang w:eastAsia="da-DK"/>
        </w:rPr>
        <w:t>Syndros</w:t>
      </w:r>
      <w:proofErr w:type="spellEnd"/>
      <w:r w:rsidRPr="005367EB">
        <w:rPr>
          <w:rFonts w:ascii="Questa-Regular" w:eastAsia="Times New Roman" w:hAnsi="Questa-Regular" w:cs="Segoe UI"/>
          <w:color w:val="212529"/>
          <w:sz w:val="23"/>
          <w:szCs w:val="23"/>
          <w:lang w:eastAsia="da-DK"/>
        </w:rPr>
        <w:t xml:space="preserve">® og </w:t>
      </w:r>
      <w:proofErr w:type="spellStart"/>
      <w:r w:rsidRPr="005367EB">
        <w:rPr>
          <w:rFonts w:ascii="Questa-Regular" w:eastAsia="Times New Roman" w:hAnsi="Questa-Regular" w:cs="Segoe UI"/>
          <w:color w:val="212529"/>
          <w:sz w:val="23"/>
          <w:szCs w:val="23"/>
          <w:lang w:eastAsia="da-DK"/>
        </w:rPr>
        <w:t>Sativex</w:t>
      </w:r>
      <w:proofErr w:type="spellEnd"/>
      <w:r w:rsidRPr="005367EB">
        <w:rPr>
          <w:rFonts w:ascii="Questa-Regular" w:eastAsia="Times New Roman" w:hAnsi="Questa-Regular" w:cs="Segoe UI"/>
          <w:color w:val="212529"/>
          <w:sz w:val="23"/>
          <w:szCs w:val="23"/>
          <w:lang w:eastAsia="da-DK"/>
        </w:rPr>
        <w:t>® foruden information fra Health Canada og det hollandske Cannabis Bureau.</w:t>
      </w:r>
    </w:p>
    <w:p w14:paraId="3766D4CE" w14:textId="77777777" w:rsidR="005367EB" w:rsidRPr="005367EB" w:rsidRDefault="005367EB" w:rsidP="005367EB">
      <w:pPr>
        <w:shd w:val="clear" w:color="auto" w:fill="F9F9FB"/>
        <w:spacing w:after="100" w:afterAutospacing="1" w:line="480" w:lineRule="auto"/>
        <w:rPr>
          <w:rFonts w:ascii="Questa-Regular" w:eastAsia="Times New Roman" w:hAnsi="Questa-Regular" w:cs="Segoe UI"/>
          <w:color w:val="212529"/>
          <w:sz w:val="23"/>
          <w:szCs w:val="23"/>
          <w:lang w:eastAsia="da-DK"/>
        </w:rPr>
      </w:pPr>
      <w:r w:rsidRPr="005367EB">
        <w:rPr>
          <w:rFonts w:ascii="Questa-Regular" w:eastAsia="Times New Roman" w:hAnsi="Questa-Regular" w:cs="Segoe UI"/>
          <w:b/>
          <w:bCs/>
          <w:color w:val="212529"/>
          <w:sz w:val="23"/>
          <w:szCs w:val="23"/>
          <w:lang w:eastAsia="da-DK"/>
        </w:rPr>
        <w:t>14.1.1.</w:t>
      </w:r>
      <w:r w:rsidRPr="005367EB">
        <w:rPr>
          <w:rFonts w:ascii="Questa-Regular" w:eastAsia="Times New Roman" w:hAnsi="Questa-Regular" w:cs="Segoe UI"/>
          <w:color w:val="212529"/>
          <w:sz w:val="23"/>
          <w:szCs w:val="23"/>
          <w:lang w:eastAsia="da-DK"/>
        </w:rPr>
        <w:t> </w:t>
      </w:r>
      <w:proofErr w:type="spellStart"/>
      <w:r w:rsidRPr="005367EB">
        <w:rPr>
          <w:rFonts w:ascii="Questa-Regular" w:eastAsia="Times New Roman" w:hAnsi="Questa-Regular" w:cs="Segoe UI"/>
          <w:b/>
          <w:bCs/>
          <w:color w:val="212529"/>
          <w:sz w:val="23"/>
          <w:szCs w:val="23"/>
          <w:lang w:eastAsia="da-DK"/>
        </w:rPr>
        <w:t>Farmakodynamik</w:t>
      </w:r>
      <w:proofErr w:type="spellEnd"/>
    </w:p>
    <w:p w14:paraId="7EFEA2E5" w14:textId="77777777" w:rsidR="005367EB" w:rsidRPr="005367EB" w:rsidRDefault="005367EB" w:rsidP="005367EB">
      <w:pPr>
        <w:shd w:val="clear" w:color="auto" w:fill="F9F9FB"/>
        <w:spacing w:before="60" w:after="0" w:line="480" w:lineRule="auto"/>
        <w:ind w:firstLine="170"/>
        <w:jc w:val="both"/>
        <w:rPr>
          <w:rFonts w:ascii="Questa-Regular" w:eastAsia="Times New Roman" w:hAnsi="Questa-Regular" w:cs="Segoe UI"/>
          <w:color w:val="212529"/>
          <w:sz w:val="23"/>
          <w:szCs w:val="23"/>
          <w:lang w:eastAsia="da-DK"/>
        </w:rPr>
      </w:pPr>
      <w:r w:rsidRPr="005367EB">
        <w:rPr>
          <w:rFonts w:ascii="Questa-Regular" w:eastAsia="Times New Roman" w:hAnsi="Questa-Regular" w:cs="Segoe UI"/>
          <w:color w:val="212529"/>
          <w:sz w:val="23"/>
          <w:szCs w:val="23"/>
          <w:lang w:eastAsia="da-DK"/>
        </w:rPr>
        <w:t xml:space="preserve">Her skal kun nævnes de 2 vigtigste </w:t>
      </w:r>
      <w:proofErr w:type="spellStart"/>
      <w:r w:rsidRPr="005367EB">
        <w:rPr>
          <w:rFonts w:ascii="Questa-Regular" w:eastAsia="Times New Roman" w:hAnsi="Questa-Regular" w:cs="Segoe UI"/>
          <w:color w:val="212529"/>
          <w:sz w:val="23"/>
          <w:szCs w:val="23"/>
          <w:lang w:eastAsia="da-DK"/>
        </w:rPr>
        <w:t>cannabinoider</w:t>
      </w:r>
      <w:proofErr w:type="spellEnd"/>
      <w:r w:rsidRPr="005367EB">
        <w:rPr>
          <w:rFonts w:ascii="Questa-Regular" w:eastAsia="Times New Roman" w:hAnsi="Questa-Regular" w:cs="Segoe UI"/>
          <w:color w:val="212529"/>
          <w:sz w:val="23"/>
          <w:szCs w:val="23"/>
          <w:lang w:eastAsia="da-DK"/>
        </w:rPr>
        <w:t xml:space="preserve">, det psykoaktive delta-9 </w:t>
      </w:r>
      <w:proofErr w:type="spellStart"/>
      <w:r w:rsidRPr="005367EB">
        <w:rPr>
          <w:rFonts w:ascii="Questa-Regular" w:eastAsia="Times New Roman" w:hAnsi="Questa-Regular" w:cs="Segoe UI"/>
          <w:color w:val="212529"/>
          <w:sz w:val="23"/>
          <w:szCs w:val="23"/>
          <w:lang w:eastAsia="da-DK"/>
        </w:rPr>
        <w:t>tetrahydrocannabinol</w:t>
      </w:r>
      <w:proofErr w:type="spellEnd"/>
      <w:r w:rsidRPr="005367EB">
        <w:rPr>
          <w:rFonts w:ascii="Questa-Regular" w:eastAsia="Times New Roman" w:hAnsi="Questa-Regular" w:cs="Segoe UI"/>
          <w:color w:val="212529"/>
          <w:sz w:val="23"/>
          <w:szCs w:val="23"/>
          <w:lang w:eastAsia="da-DK"/>
        </w:rPr>
        <w:t>/</w:t>
      </w:r>
      <w:proofErr w:type="spellStart"/>
      <w:r w:rsidRPr="005367EB">
        <w:rPr>
          <w:rFonts w:ascii="Questa-Regular" w:eastAsia="Times New Roman" w:hAnsi="Questa-Regular" w:cs="Segoe UI"/>
          <w:color w:val="212529"/>
          <w:sz w:val="23"/>
          <w:szCs w:val="23"/>
          <w:lang w:eastAsia="da-DK"/>
        </w:rPr>
        <w:t>dronabinol</w:t>
      </w:r>
      <w:proofErr w:type="spellEnd"/>
      <w:r w:rsidRPr="005367EB">
        <w:rPr>
          <w:rFonts w:ascii="Questa-Regular" w:eastAsia="Times New Roman" w:hAnsi="Questa-Regular" w:cs="Segoe UI"/>
          <w:color w:val="212529"/>
          <w:sz w:val="23"/>
          <w:szCs w:val="23"/>
          <w:lang w:eastAsia="da-DK"/>
        </w:rPr>
        <w:t xml:space="preserve"> (THC) og det non-psykoaktive </w:t>
      </w:r>
      <w:proofErr w:type="spellStart"/>
      <w:r w:rsidRPr="005367EB">
        <w:rPr>
          <w:rFonts w:ascii="Questa-Regular" w:eastAsia="Times New Roman" w:hAnsi="Questa-Regular" w:cs="Segoe UI"/>
          <w:color w:val="212529"/>
          <w:sz w:val="23"/>
          <w:szCs w:val="23"/>
          <w:lang w:eastAsia="da-DK"/>
        </w:rPr>
        <w:t>cannabidiol</w:t>
      </w:r>
      <w:proofErr w:type="spellEnd"/>
      <w:r w:rsidRPr="005367EB">
        <w:rPr>
          <w:rFonts w:ascii="Questa-Regular" w:eastAsia="Times New Roman" w:hAnsi="Questa-Regular" w:cs="Segoe UI"/>
          <w:color w:val="212529"/>
          <w:sz w:val="23"/>
          <w:szCs w:val="23"/>
          <w:lang w:eastAsia="da-DK"/>
        </w:rPr>
        <w:t xml:space="preserve"> (CBD).</w:t>
      </w:r>
    </w:p>
    <w:p w14:paraId="09BC3703" w14:textId="77777777" w:rsidR="005367EB" w:rsidRPr="005367EB" w:rsidRDefault="005367EB" w:rsidP="005367EB">
      <w:pPr>
        <w:shd w:val="clear" w:color="auto" w:fill="F9F9FB"/>
        <w:spacing w:before="60" w:after="0" w:line="480" w:lineRule="auto"/>
        <w:ind w:firstLine="170"/>
        <w:jc w:val="both"/>
        <w:rPr>
          <w:rFonts w:ascii="Questa-Regular" w:eastAsia="Times New Roman" w:hAnsi="Questa-Regular" w:cs="Segoe UI"/>
          <w:color w:val="212529"/>
          <w:sz w:val="23"/>
          <w:szCs w:val="23"/>
          <w:lang w:eastAsia="da-DK"/>
        </w:rPr>
      </w:pPr>
      <w:r w:rsidRPr="005367EB">
        <w:rPr>
          <w:rFonts w:ascii="Questa-Regular" w:eastAsia="Times New Roman" w:hAnsi="Questa-Regular" w:cs="Segoe UI"/>
          <w:color w:val="212529"/>
          <w:sz w:val="23"/>
          <w:szCs w:val="23"/>
          <w:lang w:eastAsia="da-DK"/>
        </w:rPr>
        <w:t xml:space="preserve">THC er ansvarlig for de fleste farmakologiske virkninger af medicinsk cannabis, og er karakteriseret som en partiel </w:t>
      </w:r>
      <w:proofErr w:type="spellStart"/>
      <w:r w:rsidRPr="005367EB">
        <w:rPr>
          <w:rFonts w:ascii="Questa-Regular" w:eastAsia="Times New Roman" w:hAnsi="Questa-Regular" w:cs="Segoe UI"/>
          <w:color w:val="212529"/>
          <w:sz w:val="23"/>
          <w:szCs w:val="23"/>
          <w:lang w:eastAsia="da-DK"/>
        </w:rPr>
        <w:t>cannabinoid</w:t>
      </w:r>
      <w:proofErr w:type="spellEnd"/>
      <w:r w:rsidRPr="005367EB">
        <w:rPr>
          <w:rFonts w:ascii="Questa-Regular" w:eastAsia="Times New Roman" w:hAnsi="Questa-Regular" w:cs="Segoe UI"/>
          <w:color w:val="212529"/>
          <w:sz w:val="23"/>
          <w:szCs w:val="23"/>
          <w:lang w:eastAsia="da-DK"/>
        </w:rPr>
        <w:t xml:space="preserve"> receptor agonist (CB1 og CB2). Foruden psykoaktiv virkning har THC en </w:t>
      </w:r>
      <w:proofErr w:type="spellStart"/>
      <w:r w:rsidRPr="005367EB">
        <w:rPr>
          <w:rFonts w:ascii="Questa-Regular" w:eastAsia="Times New Roman" w:hAnsi="Questa-Regular" w:cs="Segoe UI"/>
          <w:color w:val="212529"/>
          <w:sz w:val="23"/>
          <w:szCs w:val="23"/>
          <w:lang w:eastAsia="da-DK"/>
        </w:rPr>
        <w:t>sympat</w:t>
      </w:r>
      <w:del w:id="391" w:author="Claus Stage" w:date="2025-03-06T11:42:00Z">
        <w:r w:rsidRPr="005367EB" w:rsidDel="000D17FF">
          <w:rPr>
            <w:rFonts w:ascii="Questa-Regular" w:eastAsia="Times New Roman" w:hAnsi="Questa-Regular" w:cs="Segoe UI"/>
            <w:color w:val="212529"/>
            <w:sz w:val="23"/>
            <w:szCs w:val="23"/>
            <w:lang w:eastAsia="da-DK"/>
          </w:rPr>
          <w:delText>ik</w:delText>
        </w:r>
      </w:del>
      <w:r w:rsidRPr="005367EB">
        <w:rPr>
          <w:rFonts w:ascii="Questa-Regular" w:eastAsia="Times New Roman" w:hAnsi="Questa-Regular" w:cs="Segoe UI"/>
          <w:color w:val="212529"/>
          <w:sz w:val="23"/>
          <w:szCs w:val="23"/>
          <w:lang w:eastAsia="da-DK"/>
        </w:rPr>
        <w:t>omimetisk</w:t>
      </w:r>
      <w:proofErr w:type="spellEnd"/>
      <w:r w:rsidRPr="005367EB">
        <w:rPr>
          <w:rFonts w:ascii="Questa-Regular" w:eastAsia="Times New Roman" w:hAnsi="Questa-Regular" w:cs="Segoe UI"/>
          <w:color w:val="212529"/>
          <w:sz w:val="23"/>
          <w:szCs w:val="23"/>
          <w:lang w:eastAsia="da-DK"/>
        </w:rPr>
        <w:t xml:space="preserve"> virkning på hjerte og kredsløb.</w:t>
      </w:r>
    </w:p>
    <w:p w14:paraId="14971F78" w14:textId="77777777" w:rsidR="005367EB" w:rsidRPr="005367EB" w:rsidRDefault="005367EB" w:rsidP="005367EB">
      <w:pPr>
        <w:shd w:val="clear" w:color="auto" w:fill="F9F9FB"/>
        <w:spacing w:before="60" w:after="0" w:line="480" w:lineRule="auto"/>
        <w:ind w:firstLine="170"/>
        <w:jc w:val="both"/>
        <w:rPr>
          <w:rFonts w:ascii="Questa-Regular" w:eastAsia="Times New Roman" w:hAnsi="Questa-Regular" w:cs="Segoe UI"/>
          <w:color w:val="212529"/>
          <w:sz w:val="23"/>
          <w:szCs w:val="23"/>
          <w:lang w:eastAsia="da-DK"/>
        </w:rPr>
      </w:pPr>
      <w:r w:rsidRPr="005367EB">
        <w:rPr>
          <w:rFonts w:ascii="Questa-Regular" w:eastAsia="Times New Roman" w:hAnsi="Questa-Regular" w:cs="Segoe UI"/>
          <w:color w:val="212529"/>
          <w:sz w:val="23"/>
          <w:szCs w:val="23"/>
          <w:lang w:eastAsia="da-DK"/>
        </w:rPr>
        <w:t xml:space="preserve">CBD har som monoterapi aktuelt ingen selvstændig medicinsk indikation. CBD har lav affinitet til de 2 </w:t>
      </w:r>
      <w:proofErr w:type="spellStart"/>
      <w:r w:rsidRPr="005367EB">
        <w:rPr>
          <w:rFonts w:ascii="Questa-Regular" w:eastAsia="Times New Roman" w:hAnsi="Questa-Regular" w:cs="Segoe UI"/>
          <w:color w:val="212529"/>
          <w:sz w:val="23"/>
          <w:szCs w:val="23"/>
          <w:lang w:eastAsia="da-DK"/>
        </w:rPr>
        <w:t>cannabinoid</w:t>
      </w:r>
      <w:proofErr w:type="spellEnd"/>
      <w:r w:rsidRPr="005367EB">
        <w:rPr>
          <w:rFonts w:ascii="Questa-Regular" w:eastAsia="Times New Roman" w:hAnsi="Questa-Regular" w:cs="Segoe UI"/>
          <w:color w:val="212529"/>
          <w:sz w:val="23"/>
          <w:szCs w:val="23"/>
          <w:lang w:eastAsia="da-DK"/>
        </w:rPr>
        <w:t xml:space="preserve">-receptorer CB1 og CB2 og synes ikke at udøve nogen væsentlig farmakologisk virkning via dette system hos mennesket. CBD har </w:t>
      </w:r>
      <w:proofErr w:type="spellStart"/>
      <w:r w:rsidRPr="005367EB">
        <w:rPr>
          <w:rFonts w:ascii="Questa-Regular" w:eastAsia="Times New Roman" w:hAnsi="Questa-Regular" w:cs="Segoe UI"/>
          <w:color w:val="212529"/>
          <w:sz w:val="23"/>
          <w:szCs w:val="23"/>
          <w:lang w:eastAsia="da-DK"/>
        </w:rPr>
        <w:t>antikonvulsiv</w:t>
      </w:r>
      <w:proofErr w:type="spellEnd"/>
      <w:r w:rsidRPr="005367EB">
        <w:rPr>
          <w:rFonts w:ascii="Questa-Regular" w:eastAsia="Times New Roman" w:hAnsi="Questa-Regular" w:cs="Segoe UI"/>
          <w:color w:val="212529"/>
          <w:sz w:val="23"/>
          <w:szCs w:val="23"/>
          <w:lang w:eastAsia="da-DK"/>
        </w:rPr>
        <w:t xml:space="preserve"> virkning, lindrer muskelspasmer og har en antiinflammatorisk virkning. Den </w:t>
      </w:r>
      <w:proofErr w:type="spellStart"/>
      <w:r w:rsidRPr="005367EB">
        <w:rPr>
          <w:rFonts w:ascii="Questa-Regular" w:eastAsia="Times New Roman" w:hAnsi="Questa-Regular" w:cs="Segoe UI"/>
          <w:color w:val="212529"/>
          <w:sz w:val="23"/>
          <w:szCs w:val="23"/>
          <w:lang w:eastAsia="da-DK"/>
        </w:rPr>
        <w:t>antikonvulsive</w:t>
      </w:r>
      <w:proofErr w:type="spellEnd"/>
      <w:r w:rsidRPr="005367EB">
        <w:rPr>
          <w:rFonts w:ascii="Questa-Regular" w:eastAsia="Times New Roman" w:hAnsi="Questa-Regular" w:cs="Segoe UI"/>
          <w:color w:val="212529"/>
          <w:sz w:val="23"/>
          <w:szCs w:val="23"/>
          <w:lang w:eastAsia="da-DK"/>
        </w:rPr>
        <w:t xml:space="preserve"> virkning synes bl.a. knyttet til en antagonistisk virkning på en G-protein koblet receptor (GPR55).</w:t>
      </w:r>
    </w:p>
    <w:p w14:paraId="049F0CF9" w14:textId="77777777" w:rsidR="005367EB" w:rsidRPr="005367EB" w:rsidRDefault="005367EB" w:rsidP="005367EB">
      <w:pPr>
        <w:shd w:val="clear" w:color="auto" w:fill="F9F9FB"/>
        <w:spacing w:after="100" w:afterAutospacing="1" w:line="480" w:lineRule="auto"/>
        <w:rPr>
          <w:rFonts w:ascii="Questa-Regular" w:eastAsia="Times New Roman" w:hAnsi="Questa-Regular" w:cs="Segoe UI"/>
          <w:color w:val="212529"/>
          <w:sz w:val="23"/>
          <w:szCs w:val="23"/>
          <w:lang w:eastAsia="da-DK"/>
        </w:rPr>
      </w:pPr>
      <w:r w:rsidRPr="005367EB">
        <w:rPr>
          <w:rFonts w:ascii="Questa-Regular" w:eastAsia="Times New Roman" w:hAnsi="Questa-Regular" w:cs="Segoe UI"/>
          <w:b/>
          <w:bCs/>
          <w:color w:val="212529"/>
          <w:sz w:val="23"/>
          <w:szCs w:val="23"/>
          <w:lang w:eastAsia="da-DK"/>
        </w:rPr>
        <w:t>14.1.2.</w:t>
      </w:r>
      <w:r w:rsidRPr="005367EB">
        <w:rPr>
          <w:rFonts w:ascii="Questa-Regular" w:eastAsia="Times New Roman" w:hAnsi="Questa-Regular" w:cs="Segoe UI"/>
          <w:color w:val="212529"/>
          <w:sz w:val="23"/>
          <w:szCs w:val="23"/>
          <w:lang w:eastAsia="da-DK"/>
        </w:rPr>
        <w:t> </w:t>
      </w:r>
      <w:r w:rsidRPr="005367EB">
        <w:rPr>
          <w:rFonts w:ascii="Questa-Regular" w:eastAsia="Times New Roman" w:hAnsi="Questa-Regular" w:cs="Segoe UI"/>
          <w:b/>
          <w:bCs/>
          <w:color w:val="212529"/>
          <w:sz w:val="23"/>
          <w:szCs w:val="23"/>
          <w:lang w:eastAsia="da-DK"/>
        </w:rPr>
        <w:t>Farmakokinetik</w:t>
      </w:r>
    </w:p>
    <w:p w14:paraId="64C15FC8" w14:textId="77777777" w:rsidR="005367EB" w:rsidRPr="005367EB" w:rsidRDefault="005367EB" w:rsidP="005367EB">
      <w:pPr>
        <w:shd w:val="clear" w:color="auto" w:fill="F9F9FB"/>
        <w:spacing w:before="60" w:after="0" w:line="480" w:lineRule="auto"/>
        <w:ind w:firstLine="170"/>
        <w:jc w:val="both"/>
        <w:rPr>
          <w:rFonts w:ascii="Questa-Regular" w:eastAsia="Times New Roman" w:hAnsi="Questa-Regular" w:cs="Segoe UI"/>
          <w:color w:val="212529"/>
          <w:sz w:val="23"/>
          <w:szCs w:val="23"/>
          <w:lang w:eastAsia="da-DK"/>
        </w:rPr>
      </w:pPr>
      <w:r w:rsidRPr="005367EB">
        <w:rPr>
          <w:rFonts w:ascii="Questa-Regular" w:eastAsia="Times New Roman" w:hAnsi="Questa-Regular" w:cs="Segoe UI"/>
          <w:color w:val="212529"/>
          <w:sz w:val="23"/>
          <w:szCs w:val="23"/>
          <w:lang w:eastAsia="da-DK"/>
        </w:rPr>
        <w:t>Medicinsk cannabis kan</w:t>
      </w:r>
      <w:ins w:id="392" w:author="Louise Lykke Karlsson" w:date="2025-05-21T16:02:00Z">
        <w:r w:rsidR="00D50F5F">
          <w:rPr>
            <w:rFonts w:ascii="Questa-Regular" w:eastAsia="Times New Roman" w:hAnsi="Questa-Regular" w:cs="Segoe UI"/>
            <w:color w:val="212529"/>
            <w:sz w:val="23"/>
            <w:szCs w:val="23"/>
            <w:lang w:eastAsia="da-DK"/>
          </w:rPr>
          <w:t xml:space="preserve"> fx</w:t>
        </w:r>
      </w:ins>
      <w:r w:rsidRPr="005367EB">
        <w:rPr>
          <w:rFonts w:ascii="Questa-Regular" w:eastAsia="Times New Roman" w:hAnsi="Questa-Regular" w:cs="Segoe UI"/>
          <w:color w:val="212529"/>
          <w:sz w:val="23"/>
          <w:szCs w:val="23"/>
          <w:lang w:eastAsia="da-DK"/>
        </w:rPr>
        <w:t xml:space="preserve"> inhaleres eller indtages gennem munden. Ved inhalation opnås højere koncentrationer i blodet, hurtigere indsættende virkning, men også kortere virkningsvarighed end ved oral indgift. Oralt indtaget THC absorberes næsten fuldstændigt. THC har høj fedtopløselighed. Både THC og CBD undergår </w:t>
      </w:r>
      <w:proofErr w:type="spellStart"/>
      <w:r w:rsidRPr="005367EB">
        <w:rPr>
          <w:rFonts w:ascii="Questa-Regular" w:eastAsia="Times New Roman" w:hAnsi="Questa-Regular" w:cs="Segoe UI"/>
          <w:color w:val="212529"/>
          <w:sz w:val="23"/>
          <w:szCs w:val="23"/>
          <w:lang w:eastAsia="da-DK"/>
        </w:rPr>
        <w:t>first-pass</w:t>
      </w:r>
      <w:proofErr w:type="spellEnd"/>
      <w:r w:rsidRPr="005367EB">
        <w:rPr>
          <w:rFonts w:ascii="Questa-Regular" w:eastAsia="Times New Roman" w:hAnsi="Questa-Regular" w:cs="Segoe UI"/>
          <w:color w:val="212529"/>
          <w:sz w:val="23"/>
          <w:szCs w:val="23"/>
          <w:lang w:eastAsia="da-DK"/>
        </w:rPr>
        <w:t xml:space="preserve"> metabolisme i leveren, således at kun en mindre del af den administrerede orale dosis når det systemiske kredsløb (10-20% for </w:t>
      </w:r>
      <w:proofErr w:type="spellStart"/>
      <w:r w:rsidRPr="005367EB">
        <w:rPr>
          <w:rFonts w:ascii="Questa-Regular" w:eastAsia="Times New Roman" w:hAnsi="Questa-Regular" w:cs="Segoe UI"/>
          <w:color w:val="212529"/>
          <w:sz w:val="23"/>
          <w:szCs w:val="23"/>
          <w:lang w:eastAsia="da-DK"/>
        </w:rPr>
        <w:t>dronabinol</w:t>
      </w:r>
      <w:proofErr w:type="spellEnd"/>
      <w:r w:rsidRPr="005367EB">
        <w:rPr>
          <w:rFonts w:ascii="Questa-Regular" w:eastAsia="Times New Roman" w:hAnsi="Questa-Regular" w:cs="Segoe UI"/>
          <w:color w:val="212529"/>
          <w:sz w:val="23"/>
          <w:szCs w:val="23"/>
          <w:lang w:eastAsia="da-DK"/>
        </w:rPr>
        <w:t>). De 2 væsentligste metabolitter er hhv. 11-OH-THC og 7-OH-CBD. THC bindes i høj grad til plasmaproteiner.</w:t>
      </w:r>
    </w:p>
    <w:p w14:paraId="698465C1" w14:textId="77777777" w:rsidR="005367EB" w:rsidRPr="005367EB" w:rsidRDefault="005367EB" w:rsidP="005367EB">
      <w:pPr>
        <w:shd w:val="clear" w:color="auto" w:fill="F9F9FB"/>
        <w:spacing w:before="60" w:after="0" w:line="480" w:lineRule="auto"/>
        <w:ind w:firstLine="170"/>
        <w:jc w:val="both"/>
        <w:rPr>
          <w:rFonts w:ascii="Questa-Regular" w:eastAsia="Times New Roman" w:hAnsi="Questa-Regular" w:cs="Segoe UI"/>
          <w:color w:val="212529"/>
          <w:sz w:val="23"/>
          <w:szCs w:val="23"/>
          <w:lang w:eastAsia="da-DK"/>
        </w:rPr>
      </w:pPr>
      <w:r w:rsidRPr="005367EB">
        <w:rPr>
          <w:rFonts w:ascii="Questa-Regular" w:eastAsia="Times New Roman" w:hAnsi="Questa-Regular" w:cs="Segoe UI"/>
          <w:color w:val="212529"/>
          <w:sz w:val="23"/>
          <w:szCs w:val="23"/>
          <w:lang w:eastAsia="da-DK"/>
        </w:rPr>
        <w:t xml:space="preserve">THC elimineres </w:t>
      </w:r>
      <w:proofErr w:type="spellStart"/>
      <w:r w:rsidRPr="005367EB">
        <w:rPr>
          <w:rFonts w:ascii="Questa-Regular" w:eastAsia="Times New Roman" w:hAnsi="Questa-Regular" w:cs="Segoe UI"/>
          <w:color w:val="212529"/>
          <w:sz w:val="23"/>
          <w:szCs w:val="23"/>
          <w:lang w:eastAsia="da-DK"/>
        </w:rPr>
        <w:t>bifasisk</w:t>
      </w:r>
      <w:proofErr w:type="spellEnd"/>
      <w:r w:rsidRPr="005367EB">
        <w:rPr>
          <w:rFonts w:ascii="Questa-Regular" w:eastAsia="Times New Roman" w:hAnsi="Questa-Regular" w:cs="Segoe UI"/>
          <w:color w:val="212529"/>
          <w:sz w:val="23"/>
          <w:szCs w:val="23"/>
          <w:lang w:eastAsia="da-DK"/>
        </w:rPr>
        <w:t xml:space="preserve"> fra plasma med en initial halveringstid på 4-5 timer og en terminal halveringstid på 24-36 timer, og udskilles både i urin og fæces. CBD synes at elimineres lidt langsommere end THC.</w:t>
      </w:r>
    </w:p>
    <w:p w14:paraId="17407EBF" w14:textId="77777777" w:rsidR="005367EB" w:rsidRPr="005367EB" w:rsidRDefault="005367EB" w:rsidP="005367EB">
      <w:pPr>
        <w:shd w:val="clear" w:color="auto" w:fill="F9F9FB"/>
        <w:spacing w:after="100" w:afterAutospacing="1" w:line="480" w:lineRule="auto"/>
        <w:rPr>
          <w:rFonts w:ascii="Questa-Regular" w:eastAsia="Times New Roman" w:hAnsi="Questa-Regular" w:cs="Segoe UI"/>
          <w:color w:val="212529"/>
          <w:sz w:val="23"/>
          <w:szCs w:val="23"/>
          <w:lang w:eastAsia="da-DK"/>
        </w:rPr>
      </w:pPr>
      <w:r w:rsidRPr="005367EB">
        <w:rPr>
          <w:rFonts w:ascii="Questa-Regular" w:eastAsia="Times New Roman" w:hAnsi="Questa-Regular" w:cs="Segoe UI"/>
          <w:b/>
          <w:bCs/>
          <w:color w:val="212529"/>
          <w:sz w:val="23"/>
          <w:szCs w:val="23"/>
          <w:lang w:eastAsia="da-DK"/>
        </w:rPr>
        <w:t>14.1.3.</w:t>
      </w:r>
      <w:r w:rsidRPr="005367EB">
        <w:rPr>
          <w:rFonts w:ascii="Questa-Regular" w:eastAsia="Times New Roman" w:hAnsi="Questa-Regular" w:cs="Segoe UI"/>
          <w:color w:val="212529"/>
          <w:sz w:val="23"/>
          <w:szCs w:val="23"/>
          <w:lang w:eastAsia="da-DK"/>
        </w:rPr>
        <w:t> </w:t>
      </w:r>
      <w:r w:rsidRPr="005367EB">
        <w:rPr>
          <w:rFonts w:ascii="Questa-Regular" w:eastAsia="Times New Roman" w:hAnsi="Questa-Regular" w:cs="Segoe UI"/>
          <w:b/>
          <w:bCs/>
          <w:color w:val="212529"/>
          <w:sz w:val="23"/>
          <w:szCs w:val="23"/>
          <w:lang w:eastAsia="da-DK"/>
        </w:rPr>
        <w:t>Interaktioner</w:t>
      </w:r>
    </w:p>
    <w:p w14:paraId="204B32DD" w14:textId="77777777" w:rsidR="005367EB" w:rsidRPr="005367EB" w:rsidRDefault="005367EB" w:rsidP="005367EB">
      <w:pPr>
        <w:shd w:val="clear" w:color="auto" w:fill="F9F9FB"/>
        <w:spacing w:before="60" w:after="0" w:line="480" w:lineRule="auto"/>
        <w:ind w:firstLine="170"/>
        <w:jc w:val="both"/>
        <w:rPr>
          <w:rFonts w:ascii="Questa-Regular" w:eastAsia="Times New Roman" w:hAnsi="Questa-Regular" w:cs="Segoe UI"/>
          <w:color w:val="212529"/>
          <w:sz w:val="23"/>
          <w:szCs w:val="23"/>
          <w:lang w:eastAsia="da-DK"/>
        </w:rPr>
      </w:pPr>
      <w:r w:rsidRPr="005367EB">
        <w:rPr>
          <w:rFonts w:ascii="Questa-Regular" w:eastAsia="Times New Roman" w:hAnsi="Questa-Regular" w:cs="Segoe UI"/>
          <w:color w:val="212529"/>
          <w:sz w:val="23"/>
          <w:szCs w:val="23"/>
          <w:lang w:eastAsia="da-DK"/>
        </w:rPr>
        <w:t xml:space="preserve">Både THC og CBD </w:t>
      </w:r>
      <w:proofErr w:type="spellStart"/>
      <w:r w:rsidRPr="005367EB">
        <w:rPr>
          <w:rFonts w:ascii="Questa-Regular" w:eastAsia="Times New Roman" w:hAnsi="Questa-Regular" w:cs="Segoe UI"/>
          <w:color w:val="212529"/>
          <w:sz w:val="23"/>
          <w:szCs w:val="23"/>
          <w:lang w:eastAsia="da-DK"/>
        </w:rPr>
        <w:t>metaboliseres</w:t>
      </w:r>
      <w:proofErr w:type="spellEnd"/>
      <w:r w:rsidRPr="005367EB">
        <w:rPr>
          <w:rFonts w:ascii="Questa-Regular" w:eastAsia="Times New Roman" w:hAnsi="Questa-Regular" w:cs="Segoe UI"/>
          <w:color w:val="212529"/>
          <w:sz w:val="23"/>
          <w:szCs w:val="23"/>
          <w:lang w:eastAsia="da-DK"/>
        </w:rPr>
        <w:t xml:space="preserve"> af leverens CYP450 enzymsystem, hvor de 2 vigtigste </w:t>
      </w:r>
      <w:proofErr w:type="spellStart"/>
      <w:r w:rsidRPr="005367EB">
        <w:rPr>
          <w:rFonts w:ascii="Questa-Regular" w:eastAsia="Times New Roman" w:hAnsi="Questa-Regular" w:cs="Segoe UI"/>
          <w:color w:val="212529"/>
          <w:sz w:val="23"/>
          <w:szCs w:val="23"/>
          <w:lang w:eastAsia="da-DK"/>
        </w:rPr>
        <w:t>isoenzymer</w:t>
      </w:r>
      <w:proofErr w:type="spellEnd"/>
      <w:r w:rsidRPr="005367EB">
        <w:rPr>
          <w:rFonts w:ascii="Questa-Regular" w:eastAsia="Times New Roman" w:hAnsi="Questa-Regular" w:cs="Segoe UI"/>
          <w:color w:val="212529"/>
          <w:sz w:val="23"/>
          <w:szCs w:val="23"/>
          <w:lang w:eastAsia="da-DK"/>
        </w:rPr>
        <w:t xml:space="preserve"> er CYP3A4 og CYP2C19. Samtidig behandling med CYP3A4-hæmmeren </w:t>
      </w:r>
      <w:proofErr w:type="spellStart"/>
      <w:r w:rsidRPr="005367EB">
        <w:rPr>
          <w:rFonts w:ascii="Questa-Regular" w:eastAsia="Times New Roman" w:hAnsi="Questa-Regular" w:cs="Segoe UI"/>
          <w:color w:val="212529"/>
          <w:sz w:val="23"/>
          <w:szCs w:val="23"/>
          <w:lang w:eastAsia="da-DK"/>
        </w:rPr>
        <w:t>ketoconazol</w:t>
      </w:r>
      <w:proofErr w:type="spellEnd"/>
      <w:r w:rsidRPr="005367EB">
        <w:rPr>
          <w:rFonts w:ascii="Questa-Regular" w:eastAsia="Times New Roman" w:hAnsi="Questa-Regular" w:cs="Segoe UI"/>
          <w:color w:val="212529"/>
          <w:sz w:val="23"/>
          <w:szCs w:val="23"/>
          <w:lang w:eastAsia="da-DK"/>
        </w:rPr>
        <w:t xml:space="preserve"> øger koncentrationen af både THC og CBD. Dosisjustering kan derfor være nødvendig ved samtidig behandling med CYP3A4</w:t>
      </w:r>
      <w:ins w:id="393" w:author="Claus Stage" w:date="2025-04-09T11:25:00Z">
        <w:r w:rsidR="00943D99">
          <w:rPr>
            <w:rFonts w:ascii="Questa-Regular" w:eastAsia="Times New Roman" w:hAnsi="Questa-Regular" w:cs="Segoe UI"/>
            <w:color w:val="212529"/>
            <w:sz w:val="23"/>
            <w:szCs w:val="23"/>
            <w:lang w:eastAsia="da-DK"/>
          </w:rPr>
          <w:t>-</w:t>
        </w:r>
      </w:ins>
      <w:del w:id="394" w:author="Claus Stage" w:date="2025-04-09T11:25:00Z">
        <w:r w:rsidRPr="005367EB" w:rsidDel="00943D99">
          <w:rPr>
            <w:rFonts w:ascii="Questa-Regular" w:eastAsia="Times New Roman" w:hAnsi="Questa-Regular" w:cs="Segoe UI"/>
            <w:color w:val="212529"/>
            <w:sz w:val="23"/>
            <w:szCs w:val="23"/>
            <w:lang w:eastAsia="da-DK"/>
          </w:rPr>
          <w:delText xml:space="preserve"> </w:delText>
        </w:r>
      </w:del>
      <w:r w:rsidRPr="005367EB">
        <w:rPr>
          <w:rFonts w:ascii="Questa-Regular" w:eastAsia="Times New Roman" w:hAnsi="Questa-Regular" w:cs="Segoe UI"/>
          <w:color w:val="212529"/>
          <w:sz w:val="23"/>
          <w:szCs w:val="23"/>
          <w:lang w:eastAsia="da-DK"/>
        </w:rPr>
        <w:t xml:space="preserve">hæmmere (f.eks. </w:t>
      </w:r>
      <w:proofErr w:type="spellStart"/>
      <w:r w:rsidRPr="005367EB">
        <w:rPr>
          <w:rFonts w:ascii="Questa-Regular" w:eastAsia="Times New Roman" w:hAnsi="Questa-Regular" w:cs="Segoe UI"/>
          <w:color w:val="212529"/>
          <w:sz w:val="23"/>
          <w:szCs w:val="23"/>
          <w:lang w:eastAsia="da-DK"/>
        </w:rPr>
        <w:t>itraconazol</w:t>
      </w:r>
      <w:proofErr w:type="spellEnd"/>
      <w:r w:rsidRPr="005367EB">
        <w:rPr>
          <w:rFonts w:ascii="Questa-Regular" w:eastAsia="Times New Roman" w:hAnsi="Questa-Regular" w:cs="Segoe UI"/>
          <w:color w:val="212529"/>
          <w:sz w:val="23"/>
          <w:szCs w:val="23"/>
          <w:lang w:eastAsia="da-DK"/>
        </w:rPr>
        <w:t xml:space="preserve">, </w:t>
      </w:r>
      <w:proofErr w:type="spellStart"/>
      <w:r w:rsidRPr="005367EB">
        <w:rPr>
          <w:rFonts w:ascii="Questa-Regular" w:eastAsia="Times New Roman" w:hAnsi="Questa-Regular" w:cs="Segoe UI"/>
          <w:color w:val="212529"/>
          <w:sz w:val="23"/>
          <w:szCs w:val="23"/>
          <w:lang w:eastAsia="da-DK"/>
        </w:rPr>
        <w:t>ritonavir</w:t>
      </w:r>
      <w:proofErr w:type="spellEnd"/>
      <w:r w:rsidRPr="005367EB">
        <w:rPr>
          <w:rFonts w:ascii="Questa-Regular" w:eastAsia="Times New Roman" w:hAnsi="Questa-Regular" w:cs="Segoe UI"/>
          <w:color w:val="212529"/>
          <w:sz w:val="23"/>
          <w:szCs w:val="23"/>
          <w:lang w:eastAsia="da-DK"/>
        </w:rPr>
        <w:t xml:space="preserve">, </w:t>
      </w:r>
      <w:proofErr w:type="spellStart"/>
      <w:r w:rsidRPr="005367EB">
        <w:rPr>
          <w:rFonts w:ascii="Questa-Regular" w:eastAsia="Times New Roman" w:hAnsi="Questa-Regular" w:cs="Segoe UI"/>
          <w:color w:val="212529"/>
          <w:sz w:val="23"/>
          <w:szCs w:val="23"/>
          <w:lang w:eastAsia="da-DK"/>
        </w:rPr>
        <w:t>clarithromycin</w:t>
      </w:r>
      <w:proofErr w:type="spellEnd"/>
      <w:r w:rsidRPr="005367EB">
        <w:rPr>
          <w:rFonts w:ascii="Questa-Regular" w:eastAsia="Times New Roman" w:hAnsi="Questa-Regular" w:cs="Segoe UI"/>
          <w:color w:val="212529"/>
          <w:sz w:val="23"/>
          <w:szCs w:val="23"/>
          <w:lang w:eastAsia="da-DK"/>
        </w:rPr>
        <w:t xml:space="preserve">). CYP3A4-induceren </w:t>
      </w:r>
      <w:proofErr w:type="spellStart"/>
      <w:r w:rsidRPr="005367EB">
        <w:rPr>
          <w:rFonts w:ascii="Questa-Regular" w:eastAsia="Times New Roman" w:hAnsi="Questa-Regular" w:cs="Segoe UI"/>
          <w:color w:val="212529"/>
          <w:sz w:val="23"/>
          <w:szCs w:val="23"/>
          <w:lang w:eastAsia="da-DK"/>
        </w:rPr>
        <w:t>rifampicin</w:t>
      </w:r>
      <w:proofErr w:type="spellEnd"/>
      <w:r w:rsidRPr="005367EB">
        <w:rPr>
          <w:rFonts w:ascii="Questa-Regular" w:eastAsia="Times New Roman" w:hAnsi="Questa-Regular" w:cs="Segoe UI"/>
          <w:color w:val="212529"/>
          <w:sz w:val="23"/>
          <w:szCs w:val="23"/>
          <w:lang w:eastAsia="da-DK"/>
        </w:rPr>
        <w:t xml:space="preserve"> sænker koncentrationen af både THC og CBD. Samtidig behandling med CYP3A4</w:t>
      </w:r>
      <w:ins w:id="395" w:author="Claus Stage" w:date="2025-04-09T11:25:00Z">
        <w:r w:rsidR="00943D99">
          <w:rPr>
            <w:rFonts w:ascii="Questa-Regular" w:eastAsia="Times New Roman" w:hAnsi="Questa-Regular" w:cs="Segoe UI"/>
            <w:color w:val="212529"/>
            <w:sz w:val="23"/>
            <w:szCs w:val="23"/>
            <w:lang w:eastAsia="da-DK"/>
          </w:rPr>
          <w:t>-</w:t>
        </w:r>
      </w:ins>
      <w:del w:id="396" w:author="Claus Stage" w:date="2025-04-09T11:25:00Z">
        <w:r w:rsidRPr="005367EB" w:rsidDel="00943D99">
          <w:rPr>
            <w:rFonts w:ascii="Questa-Regular" w:eastAsia="Times New Roman" w:hAnsi="Questa-Regular" w:cs="Segoe UI"/>
            <w:color w:val="212529"/>
            <w:sz w:val="23"/>
            <w:szCs w:val="23"/>
            <w:lang w:eastAsia="da-DK"/>
          </w:rPr>
          <w:delText xml:space="preserve"> </w:delText>
        </w:r>
      </w:del>
      <w:r w:rsidRPr="005367EB">
        <w:rPr>
          <w:rFonts w:ascii="Questa-Regular" w:eastAsia="Times New Roman" w:hAnsi="Questa-Regular" w:cs="Segoe UI"/>
          <w:color w:val="212529"/>
          <w:sz w:val="23"/>
          <w:szCs w:val="23"/>
          <w:lang w:eastAsia="da-DK"/>
        </w:rPr>
        <w:t xml:space="preserve">inducere bør undgås (f.eks. </w:t>
      </w:r>
      <w:proofErr w:type="spellStart"/>
      <w:r w:rsidRPr="005367EB">
        <w:rPr>
          <w:rFonts w:ascii="Questa-Regular" w:eastAsia="Times New Roman" w:hAnsi="Questa-Regular" w:cs="Segoe UI"/>
          <w:color w:val="212529"/>
          <w:sz w:val="23"/>
          <w:szCs w:val="23"/>
          <w:lang w:eastAsia="da-DK"/>
        </w:rPr>
        <w:t>rifampicin</w:t>
      </w:r>
      <w:proofErr w:type="spellEnd"/>
      <w:r w:rsidRPr="005367EB">
        <w:rPr>
          <w:rFonts w:ascii="Questa-Regular" w:eastAsia="Times New Roman" w:hAnsi="Questa-Regular" w:cs="Segoe UI"/>
          <w:color w:val="212529"/>
          <w:sz w:val="23"/>
          <w:szCs w:val="23"/>
          <w:lang w:eastAsia="da-DK"/>
        </w:rPr>
        <w:t xml:space="preserve">, </w:t>
      </w:r>
      <w:proofErr w:type="spellStart"/>
      <w:r w:rsidRPr="005367EB">
        <w:rPr>
          <w:rFonts w:ascii="Questa-Regular" w:eastAsia="Times New Roman" w:hAnsi="Questa-Regular" w:cs="Segoe UI"/>
          <w:color w:val="212529"/>
          <w:sz w:val="23"/>
          <w:szCs w:val="23"/>
          <w:lang w:eastAsia="da-DK"/>
        </w:rPr>
        <w:t>carbamazepin</w:t>
      </w:r>
      <w:proofErr w:type="spellEnd"/>
      <w:r w:rsidRPr="005367EB">
        <w:rPr>
          <w:rFonts w:ascii="Questa-Regular" w:eastAsia="Times New Roman" w:hAnsi="Questa-Regular" w:cs="Segoe UI"/>
          <w:color w:val="212529"/>
          <w:sz w:val="23"/>
          <w:szCs w:val="23"/>
          <w:lang w:eastAsia="da-DK"/>
        </w:rPr>
        <w:t xml:space="preserve">, </w:t>
      </w:r>
      <w:proofErr w:type="spellStart"/>
      <w:r w:rsidRPr="005367EB">
        <w:rPr>
          <w:rFonts w:ascii="Questa-Regular" w:eastAsia="Times New Roman" w:hAnsi="Questa-Regular" w:cs="Segoe UI"/>
          <w:color w:val="212529"/>
          <w:sz w:val="23"/>
          <w:szCs w:val="23"/>
          <w:lang w:eastAsia="da-DK"/>
        </w:rPr>
        <w:t>phenytoin</w:t>
      </w:r>
      <w:proofErr w:type="spellEnd"/>
      <w:r w:rsidRPr="005367EB">
        <w:rPr>
          <w:rFonts w:ascii="Questa-Regular" w:eastAsia="Times New Roman" w:hAnsi="Questa-Regular" w:cs="Segoe UI"/>
          <w:color w:val="212529"/>
          <w:sz w:val="23"/>
          <w:szCs w:val="23"/>
          <w:lang w:eastAsia="da-DK"/>
        </w:rPr>
        <w:t xml:space="preserve">, </w:t>
      </w:r>
      <w:proofErr w:type="spellStart"/>
      <w:r w:rsidRPr="005367EB">
        <w:rPr>
          <w:rFonts w:ascii="Questa-Regular" w:eastAsia="Times New Roman" w:hAnsi="Questa-Regular" w:cs="Segoe UI"/>
          <w:color w:val="212529"/>
          <w:sz w:val="23"/>
          <w:szCs w:val="23"/>
          <w:lang w:eastAsia="da-DK"/>
        </w:rPr>
        <w:t>phenobarbital</w:t>
      </w:r>
      <w:proofErr w:type="spellEnd"/>
      <w:r w:rsidRPr="005367EB">
        <w:rPr>
          <w:rFonts w:ascii="Questa-Regular" w:eastAsia="Times New Roman" w:hAnsi="Questa-Regular" w:cs="Segoe UI"/>
          <w:color w:val="212529"/>
          <w:sz w:val="23"/>
          <w:szCs w:val="23"/>
          <w:lang w:eastAsia="da-DK"/>
        </w:rPr>
        <w:t>, prikbladet perikon). Der er en teoretisk risiko for flere bivirkninger, når THC gives samtidigt med CYP2C19</w:t>
      </w:r>
      <w:ins w:id="397" w:author="Claus Stage" w:date="2025-04-09T11:26:00Z">
        <w:r w:rsidR="00943D99">
          <w:rPr>
            <w:rFonts w:ascii="Questa-Regular" w:eastAsia="Times New Roman" w:hAnsi="Questa-Regular" w:cs="Segoe UI"/>
            <w:color w:val="212529"/>
            <w:sz w:val="23"/>
            <w:szCs w:val="23"/>
            <w:lang w:eastAsia="da-DK"/>
          </w:rPr>
          <w:t>-</w:t>
        </w:r>
      </w:ins>
      <w:del w:id="398" w:author="Claus Stage" w:date="2025-04-09T11:26:00Z">
        <w:r w:rsidRPr="005367EB" w:rsidDel="00943D99">
          <w:rPr>
            <w:rFonts w:ascii="Questa-Regular" w:eastAsia="Times New Roman" w:hAnsi="Questa-Regular" w:cs="Segoe UI"/>
            <w:color w:val="212529"/>
            <w:sz w:val="23"/>
            <w:szCs w:val="23"/>
            <w:lang w:eastAsia="da-DK"/>
          </w:rPr>
          <w:delText xml:space="preserve"> </w:delText>
        </w:r>
      </w:del>
      <w:r w:rsidRPr="005367EB">
        <w:rPr>
          <w:rFonts w:ascii="Questa-Regular" w:eastAsia="Times New Roman" w:hAnsi="Questa-Regular" w:cs="Segoe UI"/>
          <w:color w:val="212529"/>
          <w:sz w:val="23"/>
          <w:szCs w:val="23"/>
          <w:lang w:eastAsia="da-DK"/>
        </w:rPr>
        <w:t xml:space="preserve">hæmmere (f.eks. </w:t>
      </w:r>
      <w:proofErr w:type="spellStart"/>
      <w:r w:rsidRPr="005367EB">
        <w:rPr>
          <w:rFonts w:ascii="Questa-Regular" w:eastAsia="Times New Roman" w:hAnsi="Questa-Regular" w:cs="Segoe UI"/>
          <w:color w:val="212529"/>
          <w:sz w:val="23"/>
          <w:szCs w:val="23"/>
          <w:lang w:eastAsia="da-DK"/>
        </w:rPr>
        <w:t>amiodaron</w:t>
      </w:r>
      <w:proofErr w:type="spellEnd"/>
      <w:r w:rsidRPr="005367EB">
        <w:rPr>
          <w:rFonts w:ascii="Questa-Regular" w:eastAsia="Times New Roman" w:hAnsi="Questa-Regular" w:cs="Segoe UI"/>
          <w:color w:val="212529"/>
          <w:sz w:val="23"/>
          <w:szCs w:val="23"/>
          <w:lang w:eastAsia="da-DK"/>
        </w:rPr>
        <w:t xml:space="preserve"> og </w:t>
      </w:r>
      <w:proofErr w:type="spellStart"/>
      <w:r w:rsidRPr="005367EB">
        <w:rPr>
          <w:rFonts w:ascii="Questa-Regular" w:eastAsia="Times New Roman" w:hAnsi="Questa-Regular" w:cs="Segoe UI"/>
          <w:color w:val="212529"/>
          <w:sz w:val="23"/>
          <w:szCs w:val="23"/>
          <w:lang w:eastAsia="da-DK"/>
        </w:rPr>
        <w:t>fluconazol</w:t>
      </w:r>
      <w:proofErr w:type="spellEnd"/>
      <w:r w:rsidRPr="005367EB">
        <w:rPr>
          <w:rFonts w:ascii="Questa-Regular" w:eastAsia="Times New Roman" w:hAnsi="Questa-Regular" w:cs="Segoe UI"/>
          <w:color w:val="212529"/>
          <w:sz w:val="23"/>
          <w:szCs w:val="23"/>
          <w:lang w:eastAsia="da-DK"/>
        </w:rPr>
        <w:t>).</w:t>
      </w:r>
    </w:p>
    <w:p w14:paraId="7FEB1B14" w14:textId="77777777" w:rsidR="005367EB" w:rsidRPr="005367EB" w:rsidRDefault="005367EB" w:rsidP="005367EB">
      <w:pPr>
        <w:shd w:val="clear" w:color="auto" w:fill="F9F9FB"/>
        <w:spacing w:before="60" w:after="0" w:line="480" w:lineRule="auto"/>
        <w:ind w:firstLine="170"/>
        <w:jc w:val="both"/>
        <w:rPr>
          <w:rFonts w:ascii="Questa-Regular" w:eastAsia="Times New Roman" w:hAnsi="Questa-Regular" w:cs="Segoe UI"/>
          <w:color w:val="212529"/>
          <w:sz w:val="23"/>
          <w:szCs w:val="23"/>
          <w:lang w:eastAsia="da-DK"/>
        </w:rPr>
      </w:pPr>
      <w:r w:rsidRPr="005367EB">
        <w:rPr>
          <w:rFonts w:ascii="Questa-Regular" w:eastAsia="Times New Roman" w:hAnsi="Questa-Regular" w:cs="Segoe UI"/>
          <w:color w:val="212529"/>
          <w:sz w:val="23"/>
          <w:szCs w:val="23"/>
          <w:lang w:eastAsia="da-DK"/>
        </w:rPr>
        <w:t xml:space="preserve">THC og CBD kan hæmme andre CYP </w:t>
      </w:r>
      <w:proofErr w:type="spellStart"/>
      <w:r w:rsidRPr="005367EB">
        <w:rPr>
          <w:rFonts w:ascii="Questa-Regular" w:eastAsia="Times New Roman" w:hAnsi="Questa-Regular" w:cs="Segoe UI"/>
          <w:color w:val="212529"/>
          <w:sz w:val="23"/>
          <w:szCs w:val="23"/>
          <w:lang w:eastAsia="da-DK"/>
        </w:rPr>
        <w:t>isoenzymer</w:t>
      </w:r>
      <w:proofErr w:type="spellEnd"/>
      <w:r w:rsidRPr="005367EB">
        <w:rPr>
          <w:rFonts w:ascii="Questa-Regular" w:eastAsia="Times New Roman" w:hAnsi="Questa-Regular" w:cs="Segoe UI"/>
          <w:color w:val="212529"/>
          <w:sz w:val="23"/>
          <w:szCs w:val="23"/>
          <w:lang w:eastAsia="da-DK"/>
        </w:rPr>
        <w:t xml:space="preserve"> (CYP1A1, 1A2, </w:t>
      </w:r>
      <w:ins w:id="399" w:author="Claus Stage" w:date="2025-04-09T11:22:00Z">
        <w:r w:rsidR="007B249D">
          <w:rPr>
            <w:rFonts w:ascii="Questa-Regular" w:eastAsia="Times New Roman" w:hAnsi="Questa-Regular" w:cs="Segoe UI"/>
            <w:color w:val="212529"/>
            <w:sz w:val="23"/>
            <w:szCs w:val="23"/>
            <w:lang w:eastAsia="da-DK"/>
          </w:rPr>
          <w:t>og</w:t>
        </w:r>
      </w:ins>
      <w:del w:id="400" w:author="Claus Stage" w:date="2025-04-09T11:22:00Z">
        <w:r w:rsidRPr="005367EB" w:rsidDel="007B249D">
          <w:rPr>
            <w:rFonts w:ascii="Questa-Regular" w:eastAsia="Times New Roman" w:hAnsi="Questa-Regular" w:cs="Segoe UI"/>
            <w:color w:val="212529"/>
            <w:sz w:val="23"/>
            <w:szCs w:val="23"/>
            <w:lang w:eastAsia="da-DK"/>
          </w:rPr>
          <w:delText>and</w:delText>
        </w:r>
      </w:del>
      <w:r w:rsidRPr="005367EB">
        <w:rPr>
          <w:rFonts w:ascii="Questa-Regular" w:eastAsia="Times New Roman" w:hAnsi="Questa-Regular" w:cs="Segoe UI"/>
          <w:color w:val="212529"/>
          <w:sz w:val="23"/>
          <w:szCs w:val="23"/>
          <w:lang w:eastAsia="da-DK"/>
        </w:rPr>
        <w:t xml:space="preserve"> 1B1) og kan derfor teoretisk øge biotilgængeligheden af lægemidler, som </w:t>
      </w:r>
      <w:proofErr w:type="spellStart"/>
      <w:r w:rsidRPr="005367EB">
        <w:rPr>
          <w:rFonts w:ascii="Questa-Regular" w:eastAsia="Times New Roman" w:hAnsi="Questa-Regular" w:cs="Segoe UI"/>
          <w:color w:val="212529"/>
          <w:sz w:val="23"/>
          <w:szCs w:val="23"/>
          <w:lang w:eastAsia="da-DK"/>
        </w:rPr>
        <w:t>metaboliseres</w:t>
      </w:r>
      <w:proofErr w:type="spellEnd"/>
      <w:r w:rsidRPr="005367EB">
        <w:rPr>
          <w:rFonts w:ascii="Questa-Regular" w:eastAsia="Times New Roman" w:hAnsi="Questa-Regular" w:cs="Segoe UI"/>
          <w:color w:val="212529"/>
          <w:sz w:val="23"/>
          <w:szCs w:val="23"/>
          <w:lang w:eastAsia="da-DK"/>
        </w:rPr>
        <w:t xml:space="preserve"> af disse enzymer.</w:t>
      </w:r>
    </w:p>
    <w:p w14:paraId="797AC373" w14:textId="77777777" w:rsidR="005367EB" w:rsidRPr="005367EB" w:rsidRDefault="005367EB" w:rsidP="005367EB">
      <w:pPr>
        <w:shd w:val="clear" w:color="auto" w:fill="F9F9FB"/>
        <w:spacing w:before="60" w:after="0" w:line="480" w:lineRule="auto"/>
        <w:ind w:firstLine="170"/>
        <w:jc w:val="both"/>
        <w:rPr>
          <w:rFonts w:ascii="Questa-Regular" w:eastAsia="Times New Roman" w:hAnsi="Questa-Regular" w:cs="Segoe UI"/>
          <w:color w:val="212529"/>
          <w:sz w:val="23"/>
          <w:szCs w:val="23"/>
          <w:lang w:eastAsia="da-DK"/>
        </w:rPr>
      </w:pPr>
      <w:r w:rsidRPr="005367EB">
        <w:rPr>
          <w:rFonts w:ascii="Questa-Regular" w:eastAsia="Times New Roman" w:hAnsi="Questa-Regular" w:cs="Segoe UI"/>
          <w:color w:val="212529"/>
          <w:sz w:val="23"/>
          <w:szCs w:val="23"/>
          <w:lang w:eastAsia="da-DK"/>
        </w:rPr>
        <w:t xml:space="preserve">THC er stærkt bundet til plasmaproteiner, og der er derfor en potentiel risiko for interaktion med andre stærkt proteinbundne lægemidler (eks. </w:t>
      </w:r>
      <w:del w:id="401" w:author="Claus Stage" w:date="2025-04-09T11:23:00Z">
        <w:r w:rsidRPr="005367EB" w:rsidDel="007B249D">
          <w:rPr>
            <w:rFonts w:ascii="Questa-Regular" w:eastAsia="Times New Roman" w:hAnsi="Questa-Regular" w:cs="Segoe UI"/>
            <w:color w:val="212529"/>
            <w:sz w:val="23"/>
            <w:szCs w:val="23"/>
            <w:lang w:eastAsia="da-DK"/>
          </w:rPr>
          <w:delText>W</w:delText>
        </w:r>
      </w:del>
      <w:proofErr w:type="spellStart"/>
      <w:ins w:id="402" w:author="Claus Stage" w:date="2025-04-09T11:23:00Z">
        <w:r w:rsidR="007B249D">
          <w:rPr>
            <w:rFonts w:ascii="Questa-Regular" w:eastAsia="Times New Roman" w:hAnsi="Questa-Regular" w:cs="Segoe UI"/>
            <w:color w:val="212529"/>
            <w:sz w:val="23"/>
            <w:szCs w:val="23"/>
            <w:lang w:eastAsia="da-DK"/>
          </w:rPr>
          <w:t>w</w:t>
        </w:r>
      </w:ins>
      <w:r w:rsidRPr="005367EB">
        <w:rPr>
          <w:rFonts w:ascii="Questa-Regular" w:eastAsia="Times New Roman" w:hAnsi="Questa-Regular" w:cs="Segoe UI"/>
          <w:color w:val="212529"/>
          <w:sz w:val="23"/>
          <w:szCs w:val="23"/>
          <w:lang w:eastAsia="da-DK"/>
        </w:rPr>
        <w:t>arfarin</w:t>
      </w:r>
      <w:proofErr w:type="spellEnd"/>
      <w:r w:rsidRPr="005367EB">
        <w:rPr>
          <w:rFonts w:ascii="Questa-Regular" w:eastAsia="Times New Roman" w:hAnsi="Questa-Regular" w:cs="Segoe UI"/>
          <w:color w:val="212529"/>
          <w:sz w:val="23"/>
          <w:szCs w:val="23"/>
          <w:lang w:eastAsia="da-DK"/>
        </w:rPr>
        <w:t xml:space="preserve">, </w:t>
      </w:r>
      <w:proofErr w:type="spellStart"/>
      <w:r w:rsidRPr="005367EB">
        <w:rPr>
          <w:rFonts w:ascii="Questa-Regular" w:eastAsia="Times New Roman" w:hAnsi="Questa-Regular" w:cs="Segoe UI"/>
          <w:color w:val="212529"/>
          <w:sz w:val="23"/>
          <w:szCs w:val="23"/>
          <w:lang w:eastAsia="da-DK"/>
        </w:rPr>
        <w:t>ciclosporin</w:t>
      </w:r>
      <w:proofErr w:type="spellEnd"/>
      <w:r w:rsidRPr="005367EB">
        <w:rPr>
          <w:rFonts w:ascii="Questa-Regular" w:eastAsia="Times New Roman" w:hAnsi="Questa-Regular" w:cs="Segoe UI"/>
          <w:color w:val="212529"/>
          <w:sz w:val="23"/>
          <w:szCs w:val="23"/>
          <w:lang w:eastAsia="da-DK"/>
        </w:rPr>
        <w:t xml:space="preserve">-A, </w:t>
      </w:r>
      <w:proofErr w:type="spellStart"/>
      <w:r w:rsidRPr="005367EB">
        <w:rPr>
          <w:rFonts w:ascii="Questa-Regular" w:eastAsia="Times New Roman" w:hAnsi="Questa-Regular" w:cs="Segoe UI"/>
          <w:color w:val="212529"/>
          <w:sz w:val="23"/>
          <w:szCs w:val="23"/>
          <w:lang w:eastAsia="da-DK"/>
        </w:rPr>
        <w:t>amphotericin</w:t>
      </w:r>
      <w:proofErr w:type="spellEnd"/>
      <w:r w:rsidRPr="005367EB">
        <w:rPr>
          <w:rFonts w:ascii="Questa-Regular" w:eastAsia="Times New Roman" w:hAnsi="Questa-Regular" w:cs="Segoe UI"/>
          <w:color w:val="212529"/>
          <w:sz w:val="23"/>
          <w:szCs w:val="23"/>
          <w:lang w:eastAsia="da-DK"/>
        </w:rPr>
        <w:t>-B).</w:t>
      </w:r>
    </w:p>
    <w:p w14:paraId="75A91646" w14:textId="77777777" w:rsidR="005367EB" w:rsidRPr="005367EB" w:rsidRDefault="005367EB" w:rsidP="005367EB">
      <w:pPr>
        <w:shd w:val="clear" w:color="auto" w:fill="F9F9FB"/>
        <w:spacing w:before="60" w:after="0" w:line="480" w:lineRule="auto"/>
        <w:ind w:firstLine="170"/>
        <w:jc w:val="both"/>
        <w:rPr>
          <w:rFonts w:ascii="Questa-Regular" w:eastAsia="Times New Roman" w:hAnsi="Questa-Regular" w:cs="Segoe UI"/>
          <w:color w:val="212529"/>
          <w:sz w:val="23"/>
          <w:szCs w:val="23"/>
          <w:lang w:eastAsia="da-DK"/>
        </w:rPr>
      </w:pPr>
      <w:r w:rsidRPr="005367EB">
        <w:rPr>
          <w:rFonts w:ascii="Questa-Regular" w:eastAsia="Times New Roman" w:hAnsi="Questa-Regular" w:cs="Segoe UI"/>
          <w:color w:val="212529"/>
          <w:sz w:val="23"/>
          <w:szCs w:val="23"/>
          <w:lang w:eastAsia="da-DK"/>
        </w:rPr>
        <w:t xml:space="preserve">Der bør udvises forsigtighed ved samtidig behandling med </w:t>
      </w:r>
      <w:proofErr w:type="spellStart"/>
      <w:r w:rsidRPr="005367EB">
        <w:rPr>
          <w:rFonts w:ascii="Questa-Regular" w:eastAsia="Times New Roman" w:hAnsi="Questa-Regular" w:cs="Segoe UI"/>
          <w:color w:val="212529"/>
          <w:sz w:val="23"/>
          <w:szCs w:val="23"/>
          <w:lang w:eastAsia="da-DK"/>
        </w:rPr>
        <w:t>hypnotika</w:t>
      </w:r>
      <w:proofErr w:type="spellEnd"/>
      <w:r w:rsidRPr="005367EB">
        <w:rPr>
          <w:rFonts w:ascii="Questa-Regular" w:eastAsia="Times New Roman" w:hAnsi="Questa-Regular" w:cs="Segoe UI"/>
          <w:color w:val="212529"/>
          <w:sz w:val="23"/>
          <w:szCs w:val="23"/>
          <w:lang w:eastAsia="da-DK"/>
        </w:rPr>
        <w:t xml:space="preserve">, </w:t>
      </w:r>
      <w:proofErr w:type="spellStart"/>
      <w:r w:rsidRPr="005367EB">
        <w:rPr>
          <w:rFonts w:ascii="Questa-Regular" w:eastAsia="Times New Roman" w:hAnsi="Questa-Regular" w:cs="Segoe UI"/>
          <w:color w:val="212529"/>
          <w:sz w:val="23"/>
          <w:szCs w:val="23"/>
          <w:lang w:eastAsia="da-DK"/>
        </w:rPr>
        <w:t>sedativa</w:t>
      </w:r>
      <w:proofErr w:type="spellEnd"/>
      <w:r w:rsidRPr="005367EB">
        <w:rPr>
          <w:rFonts w:ascii="Questa-Regular" w:eastAsia="Times New Roman" w:hAnsi="Questa-Regular" w:cs="Segoe UI"/>
          <w:color w:val="212529"/>
          <w:sz w:val="23"/>
          <w:szCs w:val="23"/>
          <w:lang w:eastAsia="da-DK"/>
        </w:rPr>
        <w:t xml:space="preserve"> eller andre lægemidler med sløvende virkning (især opioider).</w:t>
      </w:r>
    </w:p>
    <w:p w14:paraId="72C8733D" w14:textId="77777777" w:rsidR="005367EB" w:rsidRPr="005367EB" w:rsidRDefault="005367EB" w:rsidP="005367EB">
      <w:pPr>
        <w:shd w:val="clear" w:color="auto" w:fill="F9F9FB"/>
        <w:spacing w:before="60" w:after="0" w:line="480" w:lineRule="auto"/>
        <w:ind w:firstLine="170"/>
        <w:jc w:val="both"/>
        <w:rPr>
          <w:rFonts w:ascii="Questa-Regular" w:eastAsia="Times New Roman" w:hAnsi="Questa-Regular" w:cs="Segoe UI"/>
          <w:color w:val="212529"/>
          <w:sz w:val="23"/>
          <w:szCs w:val="23"/>
          <w:lang w:eastAsia="da-DK"/>
        </w:rPr>
      </w:pPr>
      <w:r w:rsidRPr="005367EB">
        <w:rPr>
          <w:rFonts w:ascii="Questa-Regular" w:eastAsia="Times New Roman" w:hAnsi="Questa-Regular" w:cs="Segoe UI"/>
          <w:color w:val="212529"/>
          <w:sz w:val="23"/>
          <w:szCs w:val="23"/>
          <w:lang w:eastAsia="da-DK"/>
        </w:rPr>
        <w:t>Medicinsk cannabis kan interagere med alkohol og påvirke koordinations-, koncentrations- og reaktionsevnen (se også afsnit 12).</w:t>
      </w:r>
    </w:p>
    <w:p w14:paraId="0EF9D616" w14:textId="77777777" w:rsidR="005367EB" w:rsidRPr="005367EB" w:rsidRDefault="005367EB" w:rsidP="005367EB">
      <w:pPr>
        <w:shd w:val="clear" w:color="auto" w:fill="F9F9FB"/>
        <w:spacing w:before="240" w:after="0" w:line="480" w:lineRule="auto"/>
        <w:rPr>
          <w:rFonts w:ascii="Questa-Regular" w:eastAsia="Times New Roman" w:hAnsi="Questa-Regular" w:cs="Segoe UI"/>
          <w:b/>
          <w:bCs/>
          <w:color w:val="212529"/>
          <w:sz w:val="23"/>
          <w:szCs w:val="23"/>
          <w:lang w:eastAsia="da-DK"/>
        </w:rPr>
      </w:pPr>
      <w:r w:rsidRPr="005367EB">
        <w:rPr>
          <w:rFonts w:ascii="Questa-Regular" w:eastAsia="Times New Roman" w:hAnsi="Questa-Regular" w:cs="Segoe UI"/>
          <w:b/>
          <w:bCs/>
          <w:color w:val="212529"/>
          <w:sz w:val="23"/>
          <w:szCs w:val="23"/>
          <w:lang w:eastAsia="da-DK"/>
        </w:rPr>
        <w:t>15. Udlevering</w:t>
      </w:r>
    </w:p>
    <w:p w14:paraId="2196C543" w14:textId="77777777" w:rsidR="005367EB" w:rsidRPr="005367EB" w:rsidRDefault="005367EB" w:rsidP="005367EB">
      <w:pPr>
        <w:shd w:val="clear" w:color="auto" w:fill="F9F9FB"/>
        <w:spacing w:before="60" w:after="0" w:line="480" w:lineRule="auto"/>
        <w:ind w:firstLine="170"/>
        <w:jc w:val="both"/>
        <w:rPr>
          <w:rFonts w:ascii="Questa-Regular" w:eastAsia="Times New Roman" w:hAnsi="Questa-Regular" w:cs="Segoe UI"/>
          <w:color w:val="212529"/>
          <w:sz w:val="23"/>
          <w:szCs w:val="23"/>
          <w:lang w:eastAsia="da-DK"/>
        </w:rPr>
      </w:pPr>
      <w:r w:rsidRPr="005367EB">
        <w:rPr>
          <w:rFonts w:ascii="Questa-Regular" w:eastAsia="Times New Roman" w:hAnsi="Questa-Regular" w:cs="Segoe UI"/>
          <w:color w:val="212529"/>
          <w:sz w:val="23"/>
          <w:szCs w:val="23"/>
          <w:lang w:eastAsia="da-DK"/>
        </w:rPr>
        <w:t xml:space="preserve">Medicinsk cannabis, som er omfattet af </w:t>
      </w:r>
      <w:del w:id="403" w:author="Sanne Have" w:date="2025-05-09T10:50:00Z">
        <w:r w:rsidRPr="005367EB" w:rsidDel="00810C84">
          <w:rPr>
            <w:rFonts w:ascii="Questa-Regular" w:eastAsia="Times New Roman" w:hAnsi="Questa-Regular" w:cs="Segoe UI"/>
            <w:color w:val="212529"/>
            <w:sz w:val="23"/>
            <w:szCs w:val="23"/>
            <w:lang w:eastAsia="da-DK"/>
          </w:rPr>
          <w:delText>forsøgs</w:delText>
        </w:r>
      </w:del>
      <w:r w:rsidRPr="005367EB">
        <w:rPr>
          <w:rFonts w:ascii="Questa-Regular" w:eastAsia="Times New Roman" w:hAnsi="Questa-Regular" w:cs="Segoe UI"/>
          <w:color w:val="212529"/>
          <w:sz w:val="23"/>
          <w:szCs w:val="23"/>
          <w:lang w:eastAsia="da-DK"/>
        </w:rPr>
        <w:t>ordningen, er sat i udleveringsgruppe ”A § 4”. Det vil bl.a. sige, at apoteket kun må udlevere det ordinerede cannabisslutprodukt én gang efter samme recept.</w:t>
      </w:r>
    </w:p>
    <w:p w14:paraId="301A68D1" w14:textId="77777777" w:rsidR="005367EB" w:rsidRPr="005367EB" w:rsidRDefault="005367EB" w:rsidP="005367EB">
      <w:pPr>
        <w:shd w:val="clear" w:color="auto" w:fill="F9F9FB"/>
        <w:spacing w:before="240" w:after="0" w:line="480" w:lineRule="auto"/>
        <w:rPr>
          <w:rFonts w:ascii="Questa-Regular" w:eastAsia="Times New Roman" w:hAnsi="Questa-Regular" w:cs="Segoe UI"/>
          <w:b/>
          <w:bCs/>
          <w:color w:val="212529"/>
          <w:sz w:val="23"/>
          <w:szCs w:val="23"/>
          <w:lang w:eastAsia="da-DK"/>
        </w:rPr>
      </w:pPr>
      <w:r w:rsidRPr="005367EB">
        <w:rPr>
          <w:rFonts w:ascii="Questa-Regular" w:eastAsia="Times New Roman" w:hAnsi="Questa-Regular" w:cs="Segoe UI"/>
          <w:b/>
          <w:bCs/>
          <w:color w:val="212529"/>
          <w:sz w:val="23"/>
          <w:szCs w:val="23"/>
          <w:lang w:eastAsia="da-DK"/>
        </w:rPr>
        <w:t>16. Bivirkningsovervågning</w:t>
      </w:r>
    </w:p>
    <w:p w14:paraId="0033ECBA" w14:textId="77777777" w:rsidR="005367EB" w:rsidRPr="005367EB" w:rsidRDefault="005367EB" w:rsidP="005367EB">
      <w:pPr>
        <w:shd w:val="clear" w:color="auto" w:fill="F9F9FB"/>
        <w:spacing w:before="60" w:after="0" w:line="480" w:lineRule="auto"/>
        <w:ind w:firstLine="170"/>
        <w:jc w:val="both"/>
        <w:rPr>
          <w:rFonts w:ascii="Questa-Regular" w:eastAsia="Times New Roman" w:hAnsi="Questa-Regular" w:cs="Segoe UI"/>
          <w:color w:val="212529"/>
          <w:sz w:val="23"/>
          <w:szCs w:val="23"/>
          <w:lang w:eastAsia="da-DK"/>
        </w:rPr>
      </w:pPr>
      <w:r w:rsidRPr="005367EB">
        <w:rPr>
          <w:rFonts w:ascii="Questa-Regular" w:eastAsia="Times New Roman" w:hAnsi="Questa-Regular" w:cs="Segoe UI"/>
          <w:color w:val="212529"/>
          <w:sz w:val="23"/>
          <w:szCs w:val="23"/>
          <w:lang w:eastAsia="da-DK"/>
        </w:rPr>
        <w:t xml:space="preserve">Lægemiddelstyrelsen har et overvågningssystem til at overvåge sikkerheden ved medicinsk cannabis, der er omfattet af </w:t>
      </w:r>
      <w:ins w:id="404" w:author="Sanne Have" w:date="2025-05-09T10:40:00Z">
        <w:r w:rsidR="006866C0">
          <w:rPr>
            <w:rFonts w:ascii="Questa-Regular" w:eastAsia="Times New Roman" w:hAnsi="Questa-Regular" w:cs="Segoe UI"/>
            <w:color w:val="212529"/>
            <w:sz w:val="23"/>
            <w:szCs w:val="23"/>
            <w:lang w:eastAsia="da-DK"/>
          </w:rPr>
          <w:t>lov om ordning med medicinsk cannabis</w:t>
        </w:r>
      </w:ins>
      <w:del w:id="405" w:author="Sanne Have" w:date="2025-05-09T10:40:00Z">
        <w:r w:rsidRPr="005367EB" w:rsidDel="006866C0">
          <w:rPr>
            <w:rFonts w:ascii="Questa-Regular" w:eastAsia="Times New Roman" w:hAnsi="Questa-Regular" w:cs="Segoe UI"/>
            <w:color w:val="212529"/>
            <w:sz w:val="23"/>
            <w:szCs w:val="23"/>
            <w:lang w:eastAsia="da-DK"/>
          </w:rPr>
          <w:delText>forsøgsordningen</w:delText>
        </w:r>
      </w:del>
      <w:r w:rsidRPr="005367EB">
        <w:rPr>
          <w:rFonts w:ascii="Questa-Regular" w:eastAsia="Times New Roman" w:hAnsi="Questa-Regular" w:cs="Segoe UI"/>
          <w:color w:val="212529"/>
          <w:sz w:val="23"/>
          <w:szCs w:val="23"/>
          <w:lang w:eastAsia="da-DK"/>
        </w:rPr>
        <w:t xml:space="preserve">, og der føres et register over indberettede </w:t>
      </w:r>
      <w:ins w:id="406" w:author="Sanne Have" w:date="2025-05-09T10:40:00Z">
        <w:r w:rsidR="006866C0">
          <w:rPr>
            <w:rFonts w:ascii="Questa-Regular" w:eastAsia="Times New Roman" w:hAnsi="Questa-Regular" w:cs="Segoe UI"/>
            <w:color w:val="212529"/>
            <w:sz w:val="23"/>
            <w:szCs w:val="23"/>
            <w:lang w:eastAsia="da-DK"/>
          </w:rPr>
          <w:t xml:space="preserve">formodede </w:t>
        </w:r>
      </w:ins>
      <w:r w:rsidRPr="005367EB">
        <w:rPr>
          <w:rFonts w:ascii="Questa-Regular" w:eastAsia="Times New Roman" w:hAnsi="Questa-Regular" w:cs="Segoe UI"/>
          <w:color w:val="212529"/>
          <w:sz w:val="23"/>
          <w:szCs w:val="23"/>
          <w:lang w:eastAsia="da-DK"/>
        </w:rPr>
        <w:t>bivirkninger.</w:t>
      </w:r>
    </w:p>
    <w:p w14:paraId="630D4408" w14:textId="77777777" w:rsidR="006866C0" w:rsidRDefault="005367EB" w:rsidP="006866C0">
      <w:pPr>
        <w:shd w:val="clear" w:color="auto" w:fill="F9F9FB"/>
        <w:spacing w:before="60" w:after="0" w:line="480" w:lineRule="auto"/>
        <w:ind w:firstLine="170"/>
        <w:jc w:val="both"/>
        <w:rPr>
          <w:ins w:id="407" w:author="Sanne Have" w:date="2025-05-09T10:42:00Z"/>
          <w:rFonts w:ascii="Questa-Regular" w:eastAsia="Times New Roman" w:hAnsi="Questa-Regular" w:cs="Segoe UI"/>
          <w:color w:val="212529"/>
          <w:sz w:val="23"/>
          <w:szCs w:val="23"/>
          <w:lang w:eastAsia="da-DK"/>
        </w:rPr>
      </w:pPr>
      <w:r w:rsidRPr="005367EB">
        <w:rPr>
          <w:rFonts w:ascii="Questa-Regular" w:eastAsia="Times New Roman" w:hAnsi="Questa-Regular" w:cs="Segoe UI"/>
          <w:color w:val="212529"/>
          <w:sz w:val="23"/>
          <w:szCs w:val="23"/>
          <w:lang w:eastAsia="da-DK"/>
        </w:rPr>
        <w:t xml:space="preserve">Læger har en skærpet indberetningspligt </w:t>
      </w:r>
      <w:ins w:id="408" w:author="Sanne Have" w:date="2025-05-09T10:41:00Z">
        <w:r w:rsidR="006866C0">
          <w:rPr>
            <w:rFonts w:ascii="Questa-Regular" w:hAnsi="Questa-Regular" w:cs="Segoe UI"/>
            <w:color w:val="212529"/>
            <w:sz w:val="23"/>
            <w:szCs w:val="23"/>
          </w:rPr>
          <w:t>i forhold til medicinsk cannabis omfattet af loven</w:t>
        </w:r>
        <w:r w:rsidR="006866C0" w:rsidRPr="005367EB">
          <w:rPr>
            <w:rFonts w:ascii="Questa-Regular" w:hAnsi="Questa-Regular" w:cs="Segoe UI"/>
            <w:color w:val="212529"/>
            <w:sz w:val="23"/>
            <w:szCs w:val="23"/>
          </w:rPr>
          <w:t xml:space="preserve"> </w:t>
        </w:r>
        <w:del w:id="409" w:author="Morten Dahl Nielsen" w:date="2025-03-05T11:01:00Z">
          <w:r w:rsidR="006866C0" w:rsidRPr="005367EB" w:rsidDel="00F263A0">
            <w:rPr>
              <w:rFonts w:ascii="Questa-Regular" w:hAnsi="Questa-Regular" w:cs="Segoe UI"/>
              <w:color w:val="212529"/>
              <w:sz w:val="23"/>
              <w:szCs w:val="23"/>
            </w:rPr>
            <w:delText>af bivirkninger</w:delText>
          </w:r>
        </w:del>
      </w:ins>
      <w:r w:rsidRPr="005367EB">
        <w:rPr>
          <w:rFonts w:ascii="Questa-Regular" w:eastAsia="Times New Roman" w:hAnsi="Questa-Regular" w:cs="Segoe UI"/>
          <w:color w:val="212529"/>
          <w:sz w:val="23"/>
          <w:szCs w:val="23"/>
          <w:lang w:eastAsia="da-DK"/>
        </w:rPr>
        <w:t>. Dvs. at læge</w:t>
      </w:r>
      <w:ins w:id="410" w:author="Sanne Have" w:date="2025-05-09T10:41:00Z">
        <w:r w:rsidR="006866C0">
          <w:rPr>
            <w:rFonts w:ascii="Questa-Regular" w:eastAsia="Times New Roman" w:hAnsi="Questa-Regular" w:cs="Segoe UI"/>
            <w:color w:val="212529"/>
            <w:sz w:val="23"/>
            <w:szCs w:val="23"/>
            <w:lang w:eastAsia="da-DK"/>
          </w:rPr>
          <w:t>r</w:t>
        </w:r>
      </w:ins>
      <w:del w:id="411" w:author="Sanne Have" w:date="2025-05-09T10:41:00Z">
        <w:r w:rsidRPr="005367EB" w:rsidDel="006866C0">
          <w:rPr>
            <w:rFonts w:ascii="Questa-Regular" w:eastAsia="Times New Roman" w:hAnsi="Questa-Regular" w:cs="Segoe UI"/>
            <w:color w:val="212529"/>
            <w:sz w:val="23"/>
            <w:szCs w:val="23"/>
            <w:lang w:eastAsia="da-DK"/>
          </w:rPr>
          <w:delText>n</w:delText>
        </w:r>
      </w:del>
      <w:r w:rsidRPr="005367EB">
        <w:rPr>
          <w:rFonts w:ascii="Questa-Regular" w:eastAsia="Times New Roman" w:hAnsi="Questa-Regular" w:cs="Segoe UI"/>
          <w:color w:val="212529"/>
          <w:sz w:val="23"/>
          <w:szCs w:val="23"/>
          <w:lang w:eastAsia="da-DK"/>
        </w:rPr>
        <w:t xml:space="preserve"> har pligt til at indberette alle formodede bivirkninger </w:t>
      </w:r>
      <w:ins w:id="412" w:author="Sanne Have" w:date="2025-05-09T10:41:00Z">
        <w:r w:rsidR="006866C0">
          <w:rPr>
            <w:rFonts w:ascii="Questa-Regular" w:eastAsia="Times New Roman" w:hAnsi="Questa-Regular" w:cs="Segoe UI"/>
            <w:color w:val="212529"/>
            <w:sz w:val="23"/>
            <w:szCs w:val="23"/>
            <w:lang w:eastAsia="da-DK"/>
          </w:rPr>
          <w:t xml:space="preserve">hos patienter, som de har i behandling eller har behandlet </w:t>
        </w:r>
      </w:ins>
      <w:del w:id="413" w:author="Sanne Have" w:date="2025-05-09T10:41:00Z">
        <w:r w:rsidRPr="005367EB" w:rsidDel="006866C0">
          <w:rPr>
            <w:rFonts w:ascii="Questa-Regular" w:eastAsia="Times New Roman" w:hAnsi="Questa-Regular" w:cs="Segoe UI"/>
            <w:color w:val="212529"/>
            <w:sz w:val="23"/>
            <w:szCs w:val="23"/>
            <w:lang w:eastAsia="da-DK"/>
          </w:rPr>
          <w:delText xml:space="preserve">ved medicinsk cannabis </w:delText>
        </w:r>
      </w:del>
      <w:r w:rsidRPr="005367EB">
        <w:rPr>
          <w:rFonts w:ascii="Questa-Regular" w:eastAsia="Times New Roman" w:hAnsi="Questa-Regular" w:cs="Segoe UI"/>
          <w:color w:val="212529"/>
          <w:sz w:val="23"/>
          <w:szCs w:val="23"/>
          <w:lang w:eastAsia="da-DK"/>
        </w:rPr>
        <w:t>til Lægemiddelstyrelsen, bortset fra formodede bivirkninger som følge af medicineringsfejl. Alvorlige bivirkninger skal indberettes til Lægemiddelstyrelsen senest 15 dage efter, at lægen har fået formodning herom. Andre sundhedspersoner, patienter og pårørende kan indberette formodede bivirkninger til Lægemiddelstyrelsen.</w:t>
      </w:r>
    </w:p>
    <w:p w14:paraId="0EF7C40C" w14:textId="77777777" w:rsidR="006866C0" w:rsidRPr="006866C0" w:rsidRDefault="006866C0" w:rsidP="006866C0">
      <w:pPr>
        <w:shd w:val="clear" w:color="auto" w:fill="F9F9FB"/>
        <w:spacing w:before="60" w:after="0" w:line="480" w:lineRule="auto"/>
        <w:ind w:firstLine="170"/>
        <w:jc w:val="both"/>
        <w:rPr>
          <w:ins w:id="414" w:author="Sanne Have" w:date="2025-05-09T10:42:00Z"/>
          <w:rFonts w:ascii="Questa-Regular" w:eastAsia="Times New Roman" w:hAnsi="Questa-Regular" w:cs="Segoe UI"/>
          <w:color w:val="212529"/>
          <w:sz w:val="23"/>
          <w:szCs w:val="23"/>
          <w:lang w:eastAsia="da-DK"/>
        </w:rPr>
      </w:pPr>
      <w:ins w:id="415" w:author="Sanne Have" w:date="2025-05-09T10:42:00Z">
        <w:r>
          <w:rPr>
            <w:rFonts w:ascii="Questa-Regular" w:hAnsi="Questa-Regular"/>
            <w:color w:val="212529"/>
            <w:sz w:val="23"/>
            <w:szCs w:val="23"/>
          </w:rPr>
          <w:t>Ved en bivirkning forstås en skadelig og utilsigtet reaktion på et cannabisslutprodukt. En alvorlig bivirkning fremkaldt af et cannabisslutprodukt er en bivirkning, som er dødelig, livstruende, kræver hospitalsindlæggelse eller forlængelse af hidtidig hospitalsindlæggelse, eller som resulterer i vedvarende eller betydelig invaliditet eller uarbejdsdygtighed, eller som er en medfødt anomali eller fødselsskade.</w:t>
        </w:r>
      </w:ins>
    </w:p>
    <w:p w14:paraId="5228B9C1" w14:textId="77777777" w:rsidR="006866C0" w:rsidRPr="00B506E6" w:rsidRDefault="006866C0" w:rsidP="006866C0">
      <w:pPr>
        <w:shd w:val="clear" w:color="auto" w:fill="F9F9FB"/>
        <w:spacing w:before="60" w:after="0" w:line="480" w:lineRule="auto"/>
        <w:ind w:firstLine="170"/>
        <w:jc w:val="both"/>
        <w:rPr>
          <w:ins w:id="416" w:author="Sanne Have" w:date="2025-05-09T10:42:00Z"/>
          <w:rFonts w:ascii="Questa-Regular" w:hAnsi="Questa-Regular"/>
          <w:iCs/>
          <w:sz w:val="23"/>
          <w:szCs w:val="23"/>
        </w:rPr>
      </w:pPr>
      <w:ins w:id="417" w:author="Sanne Have" w:date="2025-05-09T10:42:00Z">
        <w:r w:rsidRPr="00B506E6">
          <w:rPr>
            <w:rFonts w:ascii="Questa-Regular" w:hAnsi="Questa-Regular"/>
            <w:iCs/>
            <w:sz w:val="23"/>
            <w:szCs w:val="23"/>
          </w:rPr>
          <w:t xml:space="preserve">Læger og andre sundhedspersoner indberetter formodede bivirkninger til Lægemiddelstyrelsen ved hjælp af en elektronisk blanket på Lægemiddelstyrelsens hjemmeside, </w:t>
        </w:r>
      </w:ins>
      <w:r w:rsidR="008E3B42">
        <w:rPr>
          <w:rFonts w:ascii="Questa-Regular" w:hAnsi="Questa-Regular"/>
          <w:iCs/>
          <w:sz w:val="23"/>
          <w:szCs w:val="23"/>
        </w:rPr>
        <w:fldChar w:fldCharType="begin"/>
      </w:r>
      <w:r w:rsidR="008E3B42">
        <w:rPr>
          <w:rFonts w:ascii="Questa-Regular" w:hAnsi="Questa-Regular"/>
          <w:iCs/>
          <w:sz w:val="23"/>
          <w:szCs w:val="23"/>
        </w:rPr>
        <w:instrText xml:space="preserve"> HYPERLINK "http://</w:instrText>
      </w:r>
      <w:r w:rsidR="008E3B42" w:rsidRPr="00DA1628">
        <w:instrText>www.meldenbivirkning</w:instrText>
      </w:r>
      <w:r w:rsidR="008E3B42">
        <w:rPr>
          <w:rFonts w:ascii="Questa-Regular" w:hAnsi="Questa-Regular"/>
          <w:iCs/>
          <w:sz w:val="23"/>
          <w:szCs w:val="23"/>
        </w:rPr>
        <w:instrText xml:space="preserve">" </w:instrText>
      </w:r>
      <w:r w:rsidR="008E3B42">
        <w:rPr>
          <w:rFonts w:ascii="Questa-Regular" w:hAnsi="Questa-Regular"/>
          <w:iCs/>
          <w:sz w:val="23"/>
          <w:szCs w:val="23"/>
        </w:rPr>
        <w:fldChar w:fldCharType="separate"/>
      </w:r>
      <w:ins w:id="418" w:author="Sanne Have" w:date="2025-05-09T10:42:00Z">
        <w:r w:rsidR="008E3B42" w:rsidRPr="008E3B42">
          <w:rPr>
            <w:rStyle w:val="Hyperlink"/>
            <w:rFonts w:ascii="Questa-Regular" w:hAnsi="Questa-Regular"/>
            <w:iCs/>
            <w:sz w:val="23"/>
            <w:szCs w:val="23"/>
          </w:rPr>
          <w:t>www.meldenbivirkning</w:t>
        </w:r>
      </w:ins>
      <w:ins w:id="419" w:author="Line Michan" w:date="2025-11-07T10:12:00Z">
        <w:r w:rsidR="008E3B42">
          <w:rPr>
            <w:rFonts w:ascii="Questa-Regular" w:hAnsi="Questa-Regular"/>
            <w:iCs/>
            <w:sz w:val="23"/>
            <w:szCs w:val="23"/>
          </w:rPr>
          <w:fldChar w:fldCharType="end"/>
        </w:r>
      </w:ins>
      <w:ins w:id="420" w:author="Sanne Have" w:date="2025-05-09T10:42:00Z">
        <w:r w:rsidRPr="00B506E6">
          <w:rPr>
            <w:rFonts w:ascii="Questa-Regular" w:hAnsi="Questa-Regular"/>
            <w:iCs/>
            <w:sz w:val="23"/>
            <w:szCs w:val="23"/>
          </w:rPr>
          <w:t xml:space="preserve">.dk. </w:t>
        </w:r>
      </w:ins>
      <w:ins w:id="421" w:author="Line Michan" w:date="2025-11-07T10:15:00Z">
        <w:r w:rsidR="008E3B42">
          <w:rPr>
            <w:rFonts w:ascii="Questa-Regular" w:hAnsi="Questa-Regular"/>
            <w:iCs/>
            <w:sz w:val="23"/>
            <w:szCs w:val="23"/>
          </w:rPr>
          <w:t xml:space="preserve">Lægemiddelstyrelsen stiller endvidere en </w:t>
        </w:r>
        <w:r w:rsidR="008E3B42" w:rsidRPr="008E3B42">
          <w:rPr>
            <w:rFonts w:ascii="Questa-Regular" w:hAnsi="Questa-Regular"/>
            <w:iCs/>
            <w:sz w:val="23"/>
            <w:szCs w:val="23"/>
          </w:rPr>
          <w:t xml:space="preserve">IT-løsning (webservice) </w:t>
        </w:r>
      </w:ins>
      <w:ins w:id="422" w:author="Line Michan" w:date="2025-11-07T10:16:00Z">
        <w:r w:rsidR="008E3B42">
          <w:rPr>
            <w:rFonts w:ascii="Questa-Regular" w:hAnsi="Questa-Regular"/>
            <w:iCs/>
            <w:sz w:val="23"/>
            <w:szCs w:val="23"/>
          </w:rPr>
          <w:t xml:space="preserve">til rådighed </w:t>
        </w:r>
      </w:ins>
      <w:ins w:id="423" w:author="Line Michan" w:date="2025-11-07T10:15:00Z">
        <w:r w:rsidR="008E3B42" w:rsidRPr="008E3B42">
          <w:rPr>
            <w:rFonts w:ascii="Questa-Regular" w:hAnsi="Questa-Regular"/>
            <w:iCs/>
            <w:sz w:val="23"/>
            <w:szCs w:val="23"/>
          </w:rPr>
          <w:t>til indberetning af formodede bivirkninger til Lægemiddelstyrelsen, som kan integreres i patientjournalsystemer og fagsystemer i det danske sundhedsvæsen.</w:t>
        </w:r>
      </w:ins>
      <w:ins w:id="424" w:author="Line Michan" w:date="2025-11-07T10:16:00Z">
        <w:r w:rsidR="008E3B42">
          <w:rPr>
            <w:rFonts w:ascii="Questa-Regular" w:hAnsi="Questa-Regular"/>
            <w:iCs/>
            <w:sz w:val="23"/>
            <w:szCs w:val="23"/>
          </w:rPr>
          <w:t xml:space="preserve"> </w:t>
        </w:r>
      </w:ins>
      <w:ins w:id="425" w:author="Line Michan" w:date="2025-11-09T09:29:00Z">
        <w:r w:rsidR="0069760E">
          <w:rPr>
            <w:rFonts w:ascii="Questa-Regular" w:hAnsi="Questa-Regular"/>
            <w:iCs/>
            <w:sz w:val="23"/>
            <w:szCs w:val="23"/>
          </w:rPr>
          <w:t>Webservicen er integrere</w:t>
        </w:r>
      </w:ins>
      <w:ins w:id="426" w:author="Line Michan" w:date="2025-11-09T09:30:00Z">
        <w:r w:rsidR="0069760E">
          <w:rPr>
            <w:rFonts w:ascii="Questa-Regular" w:hAnsi="Questa-Regular"/>
            <w:iCs/>
            <w:sz w:val="23"/>
            <w:szCs w:val="23"/>
          </w:rPr>
          <w:t xml:space="preserve">t i alle lægepraksissystemer, og </w:t>
        </w:r>
      </w:ins>
      <w:ins w:id="427" w:author="Line Michan" w:date="2025-11-07T10:16:00Z">
        <w:r w:rsidR="008E3B42">
          <w:rPr>
            <w:rFonts w:ascii="Questa-Regular" w:hAnsi="Questa-Regular"/>
            <w:iCs/>
            <w:sz w:val="23"/>
            <w:szCs w:val="23"/>
          </w:rPr>
          <w:t>a</w:t>
        </w:r>
      </w:ins>
      <w:ins w:id="428" w:author="Line Michan" w:date="2025-11-07T10:12:00Z">
        <w:r w:rsidR="008E3B42">
          <w:rPr>
            <w:rFonts w:ascii="Questa-Regular" w:hAnsi="Questa-Regular"/>
            <w:iCs/>
            <w:sz w:val="23"/>
            <w:szCs w:val="23"/>
          </w:rPr>
          <w:t xml:space="preserve">lment praktiserende læger og </w:t>
        </w:r>
      </w:ins>
      <w:ins w:id="429" w:author="Line Michan" w:date="2025-11-07T10:13:00Z">
        <w:r w:rsidR="008E3B42">
          <w:rPr>
            <w:rFonts w:ascii="Questa-Regular" w:hAnsi="Questa-Regular"/>
            <w:iCs/>
            <w:sz w:val="23"/>
            <w:szCs w:val="23"/>
          </w:rPr>
          <w:t xml:space="preserve">speciallæger </w:t>
        </w:r>
      </w:ins>
      <w:ins w:id="430" w:author="Line Michan" w:date="2025-11-09T09:30:00Z">
        <w:r w:rsidR="0069760E">
          <w:rPr>
            <w:rFonts w:ascii="Questa-Regular" w:hAnsi="Questa-Regular"/>
            <w:iCs/>
            <w:sz w:val="23"/>
            <w:szCs w:val="23"/>
          </w:rPr>
          <w:t>kan derfor indberette formoded</w:t>
        </w:r>
      </w:ins>
      <w:ins w:id="431" w:author="Line Michan" w:date="2025-11-09T09:31:00Z">
        <w:r w:rsidR="0069760E">
          <w:rPr>
            <w:rFonts w:ascii="Questa-Regular" w:hAnsi="Questa-Regular"/>
            <w:iCs/>
            <w:sz w:val="23"/>
            <w:szCs w:val="23"/>
          </w:rPr>
          <w:t>e bivirkninger direkte</w:t>
        </w:r>
      </w:ins>
      <w:ins w:id="432" w:author="Sanne Have" w:date="2025-05-09T10:42:00Z">
        <w:r w:rsidRPr="00B506E6">
          <w:rPr>
            <w:rFonts w:ascii="Questa-Regular" w:hAnsi="Questa-Regular"/>
            <w:iCs/>
            <w:sz w:val="23"/>
            <w:szCs w:val="23"/>
          </w:rPr>
          <w:t xml:space="preserve"> i deres elektroniske patientjournalsystem (lægepraksissystem). Webservicen er hurtigere at benytte end blanketten på Lægemiddelstyrelsens hjemmeside, fordi </w:t>
        </w:r>
      </w:ins>
      <w:ins w:id="433" w:author="Line Michan" w:date="2025-11-09T09:31:00Z">
        <w:r w:rsidR="0069760E">
          <w:rPr>
            <w:rFonts w:ascii="Questa-Regular" w:hAnsi="Questa-Regular"/>
            <w:iCs/>
            <w:sz w:val="23"/>
            <w:szCs w:val="23"/>
          </w:rPr>
          <w:t xml:space="preserve">en stor del af </w:t>
        </w:r>
      </w:ins>
      <w:ins w:id="434" w:author="Sanne Have" w:date="2025-05-09T10:42:00Z">
        <w:r w:rsidRPr="00B506E6">
          <w:rPr>
            <w:rFonts w:ascii="Questa-Regular" w:hAnsi="Questa-Regular"/>
            <w:iCs/>
            <w:sz w:val="23"/>
            <w:szCs w:val="23"/>
          </w:rPr>
          <w:t>information</w:t>
        </w:r>
      </w:ins>
      <w:ins w:id="435" w:author="Line Michan" w:date="2025-11-09T09:32:00Z">
        <w:r w:rsidR="0069760E">
          <w:rPr>
            <w:rFonts w:ascii="Questa-Regular" w:hAnsi="Questa-Regular"/>
            <w:iCs/>
            <w:sz w:val="23"/>
            <w:szCs w:val="23"/>
          </w:rPr>
          <w:t>en</w:t>
        </w:r>
      </w:ins>
      <w:ins w:id="436" w:author="Sanne Have" w:date="2025-05-09T10:42:00Z">
        <w:r w:rsidRPr="00B506E6">
          <w:rPr>
            <w:rFonts w:ascii="Questa-Regular" w:hAnsi="Questa-Regular"/>
            <w:iCs/>
            <w:sz w:val="23"/>
            <w:szCs w:val="23"/>
          </w:rPr>
          <w:t xml:space="preserve"> om patienten, medicin og indberetter bliver udfyldt automatisk.  </w:t>
        </w:r>
      </w:ins>
    </w:p>
    <w:p w14:paraId="7F6B0032" w14:textId="77777777" w:rsidR="006866C0" w:rsidRPr="00B506E6" w:rsidDel="009D029C" w:rsidRDefault="006866C0" w:rsidP="005367EB">
      <w:pPr>
        <w:shd w:val="clear" w:color="auto" w:fill="F9F9FB"/>
        <w:spacing w:before="60" w:after="0" w:line="480" w:lineRule="auto"/>
        <w:ind w:firstLine="170"/>
        <w:jc w:val="both"/>
        <w:rPr>
          <w:del w:id="437" w:author="Sanne Have" w:date="2025-11-06T14:47:00Z"/>
          <w:rFonts w:ascii="Questa-Regular" w:eastAsia="Times New Roman" w:hAnsi="Questa-Regular" w:cs="Segoe UI"/>
          <w:color w:val="212529"/>
          <w:sz w:val="23"/>
          <w:szCs w:val="23"/>
          <w:lang w:eastAsia="da-DK"/>
        </w:rPr>
      </w:pPr>
    </w:p>
    <w:p w14:paraId="46F36B42" w14:textId="77777777" w:rsidR="005367EB" w:rsidRPr="005367EB" w:rsidRDefault="005367EB" w:rsidP="005367EB">
      <w:pPr>
        <w:shd w:val="clear" w:color="auto" w:fill="F9F9FB"/>
        <w:spacing w:before="60" w:after="0" w:line="480" w:lineRule="auto"/>
        <w:ind w:firstLine="170"/>
        <w:jc w:val="both"/>
        <w:rPr>
          <w:rFonts w:ascii="Questa-Regular" w:eastAsia="Times New Roman" w:hAnsi="Questa-Regular" w:cs="Segoe UI"/>
          <w:color w:val="212529"/>
          <w:sz w:val="23"/>
          <w:szCs w:val="23"/>
          <w:lang w:eastAsia="da-DK"/>
        </w:rPr>
      </w:pPr>
      <w:r w:rsidRPr="005367EB">
        <w:rPr>
          <w:rFonts w:ascii="Questa-Regular" w:eastAsia="Times New Roman" w:hAnsi="Questa-Regular" w:cs="Segoe UI"/>
          <w:color w:val="212529"/>
          <w:sz w:val="23"/>
          <w:szCs w:val="23"/>
          <w:lang w:eastAsia="da-DK"/>
        </w:rPr>
        <w:t>Patienter og pårørende kan indberette formodede bivirkninger ved hjælp af en elektronisk blanket på www.meldenbivirkning.dk.</w:t>
      </w:r>
    </w:p>
    <w:p w14:paraId="0366AECD" w14:textId="77777777" w:rsidR="005367EB" w:rsidRDefault="005367EB" w:rsidP="005367EB">
      <w:pPr>
        <w:shd w:val="clear" w:color="auto" w:fill="F9F9FB"/>
        <w:spacing w:before="60" w:after="0" w:line="480" w:lineRule="auto"/>
        <w:ind w:firstLine="170"/>
        <w:jc w:val="both"/>
        <w:rPr>
          <w:ins w:id="438" w:author="Sanne Have" w:date="2025-05-09T10:44:00Z"/>
          <w:rFonts w:ascii="Questa-Regular" w:eastAsia="Times New Roman" w:hAnsi="Questa-Regular" w:cs="Segoe UI"/>
          <w:color w:val="212529"/>
          <w:sz w:val="23"/>
          <w:szCs w:val="23"/>
          <w:lang w:eastAsia="da-DK"/>
        </w:rPr>
      </w:pPr>
      <w:r w:rsidRPr="005367EB">
        <w:rPr>
          <w:rFonts w:ascii="Questa-Regular" w:eastAsia="Times New Roman" w:hAnsi="Questa-Regular" w:cs="Segoe UI"/>
          <w:color w:val="212529"/>
          <w:sz w:val="23"/>
          <w:szCs w:val="23"/>
          <w:lang w:eastAsia="da-DK"/>
        </w:rPr>
        <w:t xml:space="preserve">Lægemiddelstyrelsen anvender bivirkningsindberetninger til at undersøge, om der er signaler om nye eller ændrede risici ved cannabisprodukter, der er omfattet af </w:t>
      </w:r>
      <w:ins w:id="439" w:author="Sanne Have" w:date="2025-05-09T10:44:00Z">
        <w:r w:rsidR="006866C0">
          <w:rPr>
            <w:rFonts w:ascii="Questa-Regular" w:eastAsia="Times New Roman" w:hAnsi="Questa-Regular" w:cs="Segoe UI"/>
            <w:color w:val="212529"/>
            <w:sz w:val="23"/>
            <w:szCs w:val="23"/>
            <w:lang w:eastAsia="da-DK"/>
          </w:rPr>
          <w:t>lov om ordning med medicinsk cannabis</w:t>
        </w:r>
      </w:ins>
      <w:del w:id="440" w:author="Sanne Have" w:date="2025-05-09T10:44:00Z">
        <w:r w:rsidRPr="005367EB" w:rsidDel="006866C0">
          <w:rPr>
            <w:rFonts w:ascii="Questa-Regular" w:eastAsia="Times New Roman" w:hAnsi="Questa-Regular" w:cs="Segoe UI"/>
            <w:color w:val="212529"/>
            <w:sz w:val="23"/>
            <w:szCs w:val="23"/>
            <w:lang w:eastAsia="da-DK"/>
          </w:rPr>
          <w:delText>forsøgsordningen</w:delText>
        </w:r>
      </w:del>
      <w:r w:rsidRPr="005367EB">
        <w:rPr>
          <w:rFonts w:ascii="Questa-Regular" w:eastAsia="Times New Roman" w:hAnsi="Questa-Regular" w:cs="Segoe UI"/>
          <w:color w:val="212529"/>
          <w:sz w:val="23"/>
          <w:szCs w:val="23"/>
          <w:lang w:eastAsia="da-DK"/>
        </w:rPr>
        <w:t>, og indberetningerne indgår som en del af grundlaget for løbende vurderinger af produkternes sikkerhedsprofil.</w:t>
      </w:r>
    </w:p>
    <w:p w14:paraId="154CB090" w14:textId="77777777" w:rsidR="006866C0" w:rsidRPr="005367EB" w:rsidDel="006866C0" w:rsidRDefault="006866C0" w:rsidP="005367EB">
      <w:pPr>
        <w:shd w:val="clear" w:color="auto" w:fill="F9F9FB"/>
        <w:spacing w:before="60" w:after="0" w:line="480" w:lineRule="auto"/>
        <w:ind w:firstLine="170"/>
        <w:jc w:val="both"/>
        <w:rPr>
          <w:del w:id="441" w:author="Sanne Have" w:date="2025-05-09T10:44:00Z"/>
          <w:rFonts w:ascii="Questa-Regular" w:eastAsia="Times New Roman" w:hAnsi="Questa-Regular" w:cs="Segoe UI"/>
          <w:color w:val="212529"/>
          <w:sz w:val="23"/>
          <w:szCs w:val="23"/>
          <w:lang w:eastAsia="da-DK"/>
        </w:rPr>
      </w:pPr>
    </w:p>
    <w:p w14:paraId="3A1E3FBB" w14:textId="77777777" w:rsidR="006866C0" w:rsidRDefault="005367EB" w:rsidP="006866C0">
      <w:pPr>
        <w:shd w:val="clear" w:color="auto" w:fill="F9F9FB"/>
        <w:spacing w:before="60" w:after="0" w:line="480" w:lineRule="auto"/>
        <w:ind w:firstLine="170"/>
        <w:rPr>
          <w:ins w:id="442" w:author="Sanne Have" w:date="2025-05-09T10:45:00Z"/>
          <w:rFonts w:ascii="Questa-Regular" w:eastAsia="Times New Roman" w:hAnsi="Questa-Regular" w:cs="Segoe UI"/>
          <w:color w:val="212529"/>
          <w:sz w:val="23"/>
          <w:szCs w:val="23"/>
          <w:lang w:eastAsia="da-DK"/>
        </w:rPr>
      </w:pPr>
      <w:del w:id="443" w:author="Sanne Have" w:date="2025-05-09T10:44:00Z">
        <w:r w:rsidRPr="005367EB" w:rsidDel="006866C0">
          <w:rPr>
            <w:rFonts w:ascii="Questa-Regular" w:eastAsia="Times New Roman" w:hAnsi="Questa-Regular" w:cs="Segoe UI"/>
            <w:color w:val="212529"/>
            <w:sz w:val="23"/>
            <w:szCs w:val="23"/>
            <w:lang w:eastAsia="da-DK"/>
          </w:rPr>
          <w:delText xml:space="preserve">I forsøgsperioden vil Lægemiddelstyrelsen foretage ugentlig gennemgang af signaler om nye eller ændrede risici ved medicinsk cannabis, der er omfattet af </w:delText>
        </w:r>
      </w:del>
      <w:del w:id="444" w:author="Sanne Have" w:date="2025-05-09T10:43:00Z">
        <w:r w:rsidRPr="005367EB" w:rsidDel="006866C0">
          <w:rPr>
            <w:rFonts w:ascii="Questa-Regular" w:eastAsia="Times New Roman" w:hAnsi="Questa-Regular" w:cs="Segoe UI"/>
            <w:color w:val="212529"/>
            <w:sz w:val="23"/>
            <w:szCs w:val="23"/>
            <w:lang w:eastAsia="da-DK"/>
          </w:rPr>
          <w:delText>forsøgsordningen</w:delText>
        </w:r>
      </w:del>
      <w:del w:id="445" w:author="Sanne Have" w:date="2025-05-09T10:44:00Z">
        <w:r w:rsidRPr="005367EB" w:rsidDel="006866C0">
          <w:rPr>
            <w:rFonts w:ascii="Questa-Regular" w:eastAsia="Times New Roman" w:hAnsi="Questa-Regular" w:cs="Segoe UI"/>
            <w:color w:val="212529"/>
            <w:sz w:val="23"/>
            <w:szCs w:val="23"/>
            <w:lang w:eastAsia="da-DK"/>
          </w:rPr>
          <w:delText>, og styrelsen vil løbende foretage gennemgang af alle indberetninger om formodede bivirkninger ved produkterne.</w:delText>
        </w:r>
      </w:del>
      <w:ins w:id="446" w:author="Sanne Have" w:date="2025-05-09T10:45:00Z">
        <w:r w:rsidR="006866C0" w:rsidRPr="006866C0">
          <w:rPr>
            <w:rFonts w:ascii="Questa-Regular" w:eastAsia="Times New Roman" w:hAnsi="Questa-Regular" w:cs="Segoe UI"/>
            <w:color w:val="212529"/>
            <w:sz w:val="23"/>
            <w:szCs w:val="23"/>
            <w:lang w:eastAsia="da-DK"/>
          </w:rPr>
          <w:t xml:space="preserve"> </w:t>
        </w:r>
      </w:ins>
    </w:p>
    <w:p w14:paraId="357FC459" w14:textId="77777777" w:rsidR="006866C0" w:rsidRPr="005367EB" w:rsidRDefault="006866C0" w:rsidP="006866C0">
      <w:pPr>
        <w:shd w:val="clear" w:color="auto" w:fill="F9F9FB"/>
        <w:spacing w:before="60" w:after="0" w:line="480" w:lineRule="auto"/>
        <w:ind w:firstLine="170"/>
        <w:rPr>
          <w:ins w:id="447" w:author="Sanne Have" w:date="2025-05-09T10:45:00Z"/>
          <w:rFonts w:ascii="Questa-Regular" w:eastAsia="Times New Roman" w:hAnsi="Questa-Regular" w:cs="Segoe UI"/>
          <w:color w:val="212529"/>
          <w:sz w:val="23"/>
          <w:szCs w:val="23"/>
          <w:lang w:eastAsia="da-DK"/>
        </w:rPr>
      </w:pPr>
      <w:ins w:id="448" w:author="Sanne Have" w:date="2025-05-09T10:45:00Z">
        <w:r>
          <w:rPr>
            <w:rFonts w:ascii="Questa-Regular" w:eastAsia="Times New Roman" w:hAnsi="Questa-Regular" w:cs="Segoe UI"/>
            <w:color w:val="212529"/>
            <w:sz w:val="23"/>
            <w:szCs w:val="23"/>
            <w:lang w:eastAsia="da-DK"/>
          </w:rPr>
          <w:t xml:space="preserve">Bivirkningsdata kan indgå i Lægemiddelstyrelsens afgørelser om iværksættelse af foranstaltninger i forhold til cannabisprodukter i henhold til § 8, nr. 1 og 3, og § 61, nr. 6 og 7, i lov om ordning med medicinsk cannabis, jf. § 8, stk. 2, i bekendtgørelse om indberetning af bivirkninger ved medicinsk cannabis og behandling af bivirkningsindberetninger, og nye oplysninger om cannabisprodukters sikkerhed kan medføre, at vejledningen bliver opdateret.  </w:t>
        </w:r>
      </w:ins>
    </w:p>
    <w:p w14:paraId="019C54E4" w14:textId="77777777" w:rsidR="005367EB" w:rsidRPr="005367EB" w:rsidDel="006866C0" w:rsidRDefault="005367EB" w:rsidP="005367EB">
      <w:pPr>
        <w:shd w:val="clear" w:color="auto" w:fill="F9F9FB"/>
        <w:spacing w:before="60" w:after="0" w:line="480" w:lineRule="auto"/>
        <w:ind w:firstLine="170"/>
        <w:jc w:val="both"/>
        <w:rPr>
          <w:del w:id="449" w:author="Sanne Have" w:date="2025-05-09T10:44:00Z"/>
          <w:rFonts w:ascii="Questa-Regular" w:eastAsia="Times New Roman" w:hAnsi="Questa-Regular" w:cs="Segoe UI"/>
          <w:color w:val="212529"/>
          <w:sz w:val="23"/>
          <w:szCs w:val="23"/>
          <w:lang w:eastAsia="da-DK"/>
        </w:rPr>
      </w:pPr>
    </w:p>
    <w:p w14:paraId="65715809" w14:textId="77777777" w:rsidR="006866C0" w:rsidRDefault="005367EB" w:rsidP="006866C0">
      <w:pPr>
        <w:shd w:val="clear" w:color="auto" w:fill="F9F9FB"/>
        <w:spacing w:before="60" w:after="0" w:line="480" w:lineRule="auto"/>
        <w:ind w:firstLine="170"/>
        <w:jc w:val="both"/>
        <w:rPr>
          <w:ins w:id="450" w:author="Sanne Have" w:date="2025-05-09T10:45:00Z"/>
          <w:rFonts w:ascii="Questa-Regular" w:eastAsia="Times New Roman" w:hAnsi="Questa-Regular" w:cs="Segoe UI"/>
          <w:color w:val="212529"/>
          <w:sz w:val="23"/>
          <w:szCs w:val="23"/>
          <w:lang w:eastAsia="da-DK"/>
        </w:rPr>
      </w:pPr>
      <w:r w:rsidRPr="005367EB">
        <w:rPr>
          <w:rFonts w:ascii="Questa-Regular" w:eastAsia="Times New Roman" w:hAnsi="Questa-Regular" w:cs="Segoe UI"/>
          <w:color w:val="212529"/>
          <w:sz w:val="23"/>
          <w:szCs w:val="23"/>
          <w:lang w:eastAsia="da-DK"/>
        </w:rPr>
        <w:t xml:space="preserve">Lægemiddelstyrelsen vil løbende kommunikere </w:t>
      </w:r>
      <w:del w:id="451" w:author="Sanne Have" w:date="2025-05-09T10:45:00Z">
        <w:r w:rsidRPr="005367EB" w:rsidDel="006866C0">
          <w:rPr>
            <w:rFonts w:ascii="Questa-Regular" w:eastAsia="Times New Roman" w:hAnsi="Questa-Regular" w:cs="Segoe UI"/>
            <w:color w:val="212529"/>
            <w:sz w:val="23"/>
            <w:szCs w:val="23"/>
            <w:lang w:eastAsia="da-DK"/>
          </w:rPr>
          <w:delText xml:space="preserve">om </w:delText>
        </w:r>
      </w:del>
      <w:ins w:id="452" w:author="Sanne Have" w:date="2025-05-09T10:45:00Z">
        <w:r w:rsidR="006866C0">
          <w:rPr>
            <w:rFonts w:ascii="Questa-Regular" w:eastAsia="Times New Roman" w:hAnsi="Questa-Regular" w:cs="Segoe UI"/>
            <w:color w:val="212529"/>
            <w:sz w:val="23"/>
            <w:szCs w:val="23"/>
            <w:lang w:eastAsia="da-DK"/>
          </w:rPr>
          <w:t>evt. nye</w:t>
        </w:r>
        <w:r w:rsidR="006866C0" w:rsidRPr="005367EB">
          <w:rPr>
            <w:rFonts w:ascii="Questa-Regular" w:eastAsia="Times New Roman" w:hAnsi="Questa-Regular" w:cs="Segoe UI"/>
            <w:color w:val="212529"/>
            <w:sz w:val="23"/>
            <w:szCs w:val="23"/>
            <w:lang w:eastAsia="da-DK"/>
          </w:rPr>
          <w:t xml:space="preserve"> </w:t>
        </w:r>
      </w:ins>
      <w:del w:id="453" w:author="Sanne Have" w:date="2025-05-09T10:45:00Z">
        <w:r w:rsidRPr="005367EB" w:rsidDel="006866C0">
          <w:rPr>
            <w:rFonts w:ascii="Questa-Regular" w:eastAsia="Times New Roman" w:hAnsi="Questa-Regular" w:cs="Segoe UI"/>
            <w:color w:val="212529"/>
            <w:sz w:val="23"/>
            <w:szCs w:val="23"/>
            <w:lang w:eastAsia="da-DK"/>
          </w:rPr>
          <w:delText xml:space="preserve">særlige </w:delText>
        </w:r>
      </w:del>
      <w:r w:rsidRPr="005367EB">
        <w:rPr>
          <w:rFonts w:ascii="Questa-Regular" w:eastAsia="Times New Roman" w:hAnsi="Questa-Regular" w:cs="Segoe UI"/>
          <w:color w:val="212529"/>
          <w:sz w:val="23"/>
          <w:szCs w:val="23"/>
          <w:lang w:eastAsia="da-DK"/>
        </w:rPr>
        <w:t xml:space="preserve">sikkerhedsproblemstillinger </w:t>
      </w:r>
    </w:p>
    <w:p w14:paraId="484B4DBA" w14:textId="77777777" w:rsidR="006866C0" w:rsidRPr="005367EB" w:rsidRDefault="006866C0" w:rsidP="006866C0">
      <w:pPr>
        <w:shd w:val="clear" w:color="auto" w:fill="F9F9FB"/>
        <w:spacing w:before="60" w:after="0" w:line="480" w:lineRule="auto"/>
        <w:ind w:firstLine="170"/>
        <w:jc w:val="both"/>
        <w:rPr>
          <w:rFonts w:ascii="Questa-Regular" w:eastAsia="Times New Roman" w:hAnsi="Questa-Regular" w:cs="Segoe UI"/>
          <w:color w:val="212529"/>
          <w:sz w:val="23"/>
          <w:szCs w:val="23"/>
          <w:lang w:eastAsia="da-DK"/>
        </w:rPr>
      </w:pPr>
      <w:ins w:id="454" w:author="Sanne Have" w:date="2025-05-09T10:45:00Z">
        <w:r>
          <w:rPr>
            <w:rFonts w:ascii="Questa-Regular" w:eastAsia="Times New Roman" w:hAnsi="Questa-Regular" w:cs="Segoe UI"/>
            <w:color w:val="212529"/>
            <w:sz w:val="23"/>
            <w:szCs w:val="23"/>
            <w:lang w:eastAsia="da-DK"/>
          </w:rPr>
          <w:t>i forhold til cannabisprodukterne</w:t>
        </w:r>
      </w:ins>
      <w:r w:rsidRPr="005367EB">
        <w:rPr>
          <w:rFonts w:ascii="Questa-Regular" w:eastAsia="Times New Roman" w:hAnsi="Questa-Regular" w:cs="Segoe UI"/>
          <w:color w:val="212529"/>
          <w:sz w:val="23"/>
          <w:szCs w:val="23"/>
          <w:lang w:eastAsia="da-DK"/>
        </w:rPr>
        <w:t>.</w:t>
      </w:r>
    </w:p>
    <w:p w14:paraId="0BF1B290" w14:textId="77777777" w:rsidR="005367EB" w:rsidRPr="005367EB" w:rsidDel="006866C0" w:rsidRDefault="005367EB" w:rsidP="005367EB">
      <w:pPr>
        <w:shd w:val="clear" w:color="auto" w:fill="F9F9FB"/>
        <w:spacing w:before="60" w:after="0" w:line="480" w:lineRule="auto"/>
        <w:ind w:firstLine="170"/>
        <w:jc w:val="both"/>
        <w:rPr>
          <w:del w:id="455" w:author="Sanne Have" w:date="2025-05-09T10:45:00Z"/>
          <w:rFonts w:ascii="Questa-Regular" w:eastAsia="Times New Roman" w:hAnsi="Questa-Regular" w:cs="Segoe UI"/>
          <w:color w:val="212529"/>
          <w:sz w:val="23"/>
          <w:szCs w:val="23"/>
          <w:lang w:eastAsia="da-DK"/>
        </w:rPr>
      </w:pPr>
      <w:del w:id="456" w:author="Sanne Have" w:date="2025-05-09T10:45:00Z">
        <w:r w:rsidRPr="005367EB" w:rsidDel="006866C0">
          <w:rPr>
            <w:rFonts w:ascii="Questa-Regular" w:eastAsia="Times New Roman" w:hAnsi="Questa-Regular" w:cs="Segoe UI"/>
            <w:color w:val="212529"/>
            <w:sz w:val="23"/>
            <w:szCs w:val="23"/>
            <w:lang w:eastAsia="da-DK"/>
          </w:rPr>
          <w:delText>og offentliggøre statusrapporter om bivirkninger, forbrug og sikkerhedsproblemstillinger.</w:delText>
        </w:r>
      </w:del>
    </w:p>
    <w:p w14:paraId="525BF78F" w14:textId="77777777" w:rsidR="005367EB" w:rsidRPr="005367EB" w:rsidDel="006866C0" w:rsidRDefault="005367EB" w:rsidP="005367EB">
      <w:pPr>
        <w:shd w:val="clear" w:color="auto" w:fill="F9F9FB"/>
        <w:spacing w:before="60" w:after="0" w:line="480" w:lineRule="auto"/>
        <w:ind w:firstLine="170"/>
        <w:jc w:val="both"/>
        <w:rPr>
          <w:del w:id="457" w:author="Sanne Have" w:date="2025-05-09T10:46:00Z"/>
          <w:rFonts w:ascii="Questa-Regular" w:eastAsia="Times New Roman" w:hAnsi="Questa-Regular" w:cs="Segoe UI"/>
          <w:color w:val="212529"/>
          <w:sz w:val="23"/>
          <w:szCs w:val="23"/>
          <w:lang w:eastAsia="da-DK"/>
        </w:rPr>
      </w:pPr>
      <w:del w:id="458" w:author="Sanne Have" w:date="2025-05-09T10:46:00Z">
        <w:r w:rsidRPr="005367EB" w:rsidDel="006866C0">
          <w:rPr>
            <w:rFonts w:ascii="Questa-Regular" w:eastAsia="Times New Roman" w:hAnsi="Questa-Regular" w:cs="Segoe UI"/>
            <w:color w:val="212529"/>
            <w:sz w:val="23"/>
            <w:szCs w:val="23"/>
            <w:lang w:eastAsia="da-DK"/>
          </w:rPr>
          <w:delText>Statusrapporterne offentliggøres på Lægemiddelstyrelsens hjemmeside. Der udarbejdes helårlige eller halvårlige statusrapporter i forsøgsperioden afhængigt af en risikovurdering og mængden af bivirkningsindberetninger.</w:delText>
        </w:r>
      </w:del>
    </w:p>
    <w:p w14:paraId="2D34FA19" w14:textId="77777777" w:rsidR="005367EB" w:rsidRPr="005367EB" w:rsidRDefault="005367EB" w:rsidP="005367EB">
      <w:pPr>
        <w:shd w:val="clear" w:color="auto" w:fill="F9F9FB"/>
        <w:spacing w:before="60" w:after="0" w:line="480" w:lineRule="auto"/>
        <w:ind w:firstLine="170"/>
        <w:jc w:val="both"/>
        <w:rPr>
          <w:rFonts w:ascii="Questa-Regular" w:eastAsia="Times New Roman" w:hAnsi="Questa-Regular" w:cs="Segoe UI"/>
          <w:color w:val="212529"/>
          <w:sz w:val="23"/>
          <w:szCs w:val="23"/>
          <w:lang w:eastAsia="da-DK"/>
        </w:rPr>
      </w:pPr>
      <w:r w:rsidRPr="005367EB">
        <w:rPr>
          <w:rFonts w:ascii="Questa-Regular" w:eastAsia="Times New Roman" w:hAnsi="Questa-Regular" w:cs="Segoe UI"/>
          <w:color w:val="212529"/>
          <w:sz w:val="23"/>
          <w:szCs w:val="23"/>
          <w:lang w:eastAsia="da-DK"/>
        </w:rPr>
        <w:t>Alle læger opfordres generelt til at rette henvendelse til Lægemiddelstyrelsen, hvis der er en mistanke om et sikkerhedsproblem eller en produktfejl med et</w:t>
      </w:r>
      <w:r w:rsidR="0039591F">
        <w:rPr>
          <w:rFonts w:ascii="Questa-Regular" w:eastAsia="Times New Roman" w:hAnsi="Questa-Regular" w:cs="Segoe UI"/>
          <w:color w:val="212529"/>
          <w:sz w:val="23"/>
          <w:szCs w:val="23"/>
          <w:lang w:eastAsia="da-DK"/>
        </w:rPr>
        <w:t xml:space="preserve"> </w:t>
      </w:r>
      <w:ins w:id="459" w:author="Sanne Have" w:date="2025-06-04T09:20:00Z">
        <w:r w:rsidR="0039591F">
          <w:rPr>
            <w:rFonts w:ascii="Questa-Regular" w:eastAsia="Times New Roman" w:hAnsi="Questa-Regular" w:cs="Segoe UI"/>
            <w:color w:val="212529"/>
            <w:sz w:val="23"/>
            <w:szCs w:val="23"/>
            <w:lang w:eastAsia="da-DK"/>
          </w:rPr>
          <w:t>cannabis</w:t>
        </w:r>
      </w:ins>
      <w:r w:rsidRPr="005367EB">
        <w:rPr>
          <w:rFonts w:ascii="Questa-Regular" w:eastAsia="Times New Roman" w:hAnsi="Questa-Regular" w:cs="Segoe UI"/>
          <w:color w:val="212529"/>
          <w:sz w:val="23"/>
          <w:szCs w:val="23"/>
          <w:lang w:eastAsia="da-DK"/>
        </w:rPr>
        <w:t xml:space="preserve">produkt omfattet af </w:t>
      </w:r>
      <w:del w:id="460" w:author="Sanne Have" w:date="2025-05-09T10:46:00Z">
        <w:r w:rsidRPr="005367EB" w:rsidDel="006866C0">
          <w:rPr>
            <w:rFonts w:ascii="Questa-Regular" w:eastAsia="Times New Roman" w:hAnsi="Questa-Regular" w:cs="Segoe UI"/>
            <w:color w:val="212529"/>
            <w:sz w:val="23"/>
            <w:szCs w:val="23"/>
            <w:lang w:eastAsia="da-DK"/>
          </w:rPr>
          <w:delText>forsøgsordningen</w:delText>
        </w:r>
      </w:del>
      <w:ins w:id="461" w:author="Sanne Have" w:date="2025-05-09T10:46:00Z">
        <w:r w:rsidR="006866C0">
          <w:rPr>
            <w:rFonts w:ascii="Questa-Regular" w:eastAsia="Times New Roman" w:hAnsi="Questa-Regular" w:cs="Segoe UI"/>
            <w:color w:val="212529"/>
            <w:sz w:val="23"/>
            <w:szCs w:val="23"/>
            <w:lang w:eastAsia="da-DK"/>
          </w:rPr>
          <w:t>loven</w:t>
        </w:r>
      </w:ins>
      <w:r w:rsidRPr="005367EB">
        <w:rPr>
          <w:rFonts w:ascii="Questa-Regular" w:eastAsia="Times New Roman" w:hAnsi="Questa-Regular" w:cs="Segoe UI"/>
          <w:color w:val="212529"/>
          <w:sz w:val="23"/>
          <w:szCs w:val="23"/>
          <w:lang w:eastAsia="da-DK"/>
        </w:rPr>
        <w:t>.</w:t>
      </w:r>
    </w:p>
    <w:p w14:paraId="646B600E" w14:textId="77777777" w:rsidR="005367EB" w:rsidRPr="005367EB" w:rsidRDefault="005367EB" w:rsidP="005367EB">
      <w:pPr>
        <w:shd w:val="clear" w:color="auto" w:fill="F9F9FB"/>
        <w:spacing w:before="60" w:after="0" w:line="480" w:lineRule="auto"/>
        <w:ind w:firstLine="170"/>
        <w:jc w:val="both"/>
        <w:rPr>
          <w:rFonts w:ascii="Questa-Regular" w:eastAsia="Times New Roman" w:hAnsi="Questa-Regular" w:cs="Segoe UI"/>
          <w:color w:val="212529"/>
          <w:sz w:val="23"/>
          <w:szCs w:val="23"/>
          <w:lang w:eastAsia="da-DK"/>
        </w:rPr>
      </w:pPr>
      <w:r w:rsidRPr="005367EB">
        <w:rPr>
          <w:rFonts w:ascii="Questa-Regular" w:eastAsia="Times New Roman" w:hAnsi="Questa-Regular" w:cs="Segoe UI"/>
          <w:color w:val="212529"/>
          <w:sz w:val="23"/>
          <w:szCs w:val="23"/>
          <w:lang w:eastAsia="da-DK"/>
        </w:rPr>
        <w:t>De nærmere regler for indberetning af bivirkninger ved cannabisslutprodukter følger af bekendtgørelse om indberetning af bivirkninger ved medicinsk cannabis og behandling af bivirkningsindberetninger.</w:t>
      </w:r>
    </w:p>
    <w:p w14:paraId="0650E42A" w14:textId="77777777" w:rsidR="005367EB" w:rsidRPr="005367EB" w:rsidRDefault="005367EB" w:rsidP="005367EB">
      <w:pPr>
        <w:shd w:val="clear" w:color="auto" w:fill="F9F9FB"/>
        <w:spacing w:before="240" w:after="0" w:line="480" w:lineRule="auto"/>
        <w:rPr>
          <w:rFonts w:ascii="Questa-Regular" w:eastAsia="Times New Roman" w:hAnsi="Questa-Regular" w:cs="Segoe UI"/>
          <w:b/>
          <w:bCs/>
          <w:color w:val="212529"/>
          <w:sz w:val="23"/>
          <w:szCs w:val="23"/>
          <w:lang w:eastAsia="da-DK"/>
        </w:rPr>
      </w:pPr>
      <w:r w:rsidRPr="005367EB">
        <w:rPr>
          <w:rFonts w:ascii="Questa-Regular" w:eastAsia="Times New Roman" w:hAnsi="Questa-Regular" w:cs="Segoe UI"/>
          <w:b/>
          <w:bCs/>
          <w:color w:val="212529"/>
          <w:sz w:val="23"/>
          <w:szCs w:val="23"/>
          <w:lang w:eastAsia="da-DK"/>
        </w:rPr>
        <w:t>17. Ordinationsovervågningsprogram</w:t>
      </w:r>
    </w:p>
    <w:p w14:paraId="684DC206" w14:textId="77777777" w:rsidR="005367EB" w:rsidRPr="005367EB" w:rsidRDefault="005367EB" w:rsidP="005367EB">
      <w:pPr>
        <w:shd w:val="clear" w:color="auto" w:fill="F9F9FB"/>
        <w:spacing w:before="60" w:after="0" w:line="480" w:lineRule="auto"/>
        <w:ind w:firstLine="170"/>
        <w:jc w:val="both"/>
        <w:rPr>
          <w:rFonts w:ascii="Questa-Regular" w:eastAsia="Times New Roman" w:hAnsi="Questa-Regular" w:cs="Segoe UI"/>
          <w:color w:val="212529"/>
          <w:sz w:val="23"/>
          <w:szCs w:val="23"/>
          <w:lang w:eastAsia="da-DK"/>
        </w:rPr>
      </w:pPr>
      <w:r w:rsidRPr="005367EB">
        <w:rPr>
          <w:rFonts w:ascii="Questa-Regular" w:eastAsia="Times New Roman" w:hAnsi="Questa-Regular" w:cs="Segoe UI"/>
          <w:color w:val="212529"/>
          <w:sz w:val="23"/>
          <w:szCs w:val="23"/>
          <w:lang w:eastAsia="da-DK"/>
        </w:rPr>
        <w:t xml:space="preserve">Alle cannabisslutprodukter, som bliver omfattet af </w:t>
      </w:r>
      <w:del w:id="462" w:author="Sanne Have" w:date="2025-05-09T10:50:00Z">
        <w:r w:rsidRPr="005367EB" w:rsidDel="00810C84">
          <w:rPr>
            <w:rFonts w:ascii="Questa-Regular" w:eastAsia="Times New Roman" w:hAnsi="Questa-Regular" w:cs="Segoe UI"/>
            <w:color w:val="212529"/>
            <w:sz w:val="23"/>
            <w:szCs w:val="23"/>
            <w:lang w:eastAsia="da-DK"/>
          </w:rPr>
          <w:delText>forsøgs</w:delText>
        </w:r>
      </w:del>
      <w:r w:rsidRPr="005367EB">
        <w:rPr>
          <w:rFonts w:ascii="Questa-Regular" w:eastAsia="Times New Roman" w:hAnsi="Questa-Regular" w:cs="Segoe UI"/>
          <w:color w:val="212529"/>
          <w:sz w:val="23"/>
          <w:szCs w:val="23"/>
          <w:lang w:eastAsia="da-DK"/>
        </w:rPr>
        <w:t>ordningen, vil være i udleveringsgruppe A § 4, hvilket bevirker, at de alene må udleveres én gang efter samme recept. Endvidere bevirker det, at de er omfattet styrelsens for Patientsikkerheds ordinationsovervågningssystem.</w:t>
      </w:r>
    </w:p>
    <w:p w14:paraId="0A1944D0" w14:textId="77777777" w:rsidR="005367EB" w:rsidRPr="005367EB" w:rsidRDefault="005367EB" w:rsidP="005367EB">
      <w:pPr>
        <w:shd w:val="clear" w:color="auto" w:fill="F9F9FB"/>
        <w:spacing w:before="60" w:after="0" w:line="480" w:lineRule="auto"/>
        <w:ind w:firstLine="170"/>
        <w:jc w:val="both"/>
        <w:rPr>
          <w:rFonts w:ascii="Questa-Regular" w:eastAsia="Times New Roman" w:hAnsi="Questa-Regular" w:cs="Segoe UI"/>
          <w:color w:val="212529"/>
          <w:sz w:val="23"/>
          <w:szCs w:val="23"/>
          <w:lang w:eastAsia="da-DK"/>
        </w:rPr>
      </w:pPr>
      <w:r w:rsidRPr="005367EB">
        <w:rPr>
          <w:rFonts w:ascii="Questa-Regular" w:eastAsia="Times New Roman" w:hAnsi="Questa-Regular" w:cs="Segoe UI"/>
          <w:color w:val="212529"/>
          <w:sz w:val="23"/>
          <w:szCs w:val="23"/>
          <w:lang w:eastAsia="da-DK"/>
        </w:rPr>
        <w:t>Styrelsen for Patientsikkerhed kan rejse en tilsynssag på den enkelte læge, hvis der er begrundet mistanke om, at lægens ordinationer udgør en fare for patientsikkerheden.</w:t>
      </w:r>
    </w:p>
    <w:p w14:paraId="067190DF" w14:textId="77777777" w:rsidR="005367EB" w:rsidRPr="005367EB" w:rsidRDefault="005367EB" w:rsidP="005367EB">
      <w:pPr>
        <w:shd w:val="clear" w:color="auto" w:fill="F9F9FB"/>
        <w:spacing w:before="240" w:after="0" w:line="480" w:lineRule="auto"/>
        <w:rPr>
          <w:rFonts w:ascii="Questa-Regular" w:eastAsia="Times New Roman" w:hAnsi="Questa-Regular" w:cs="Segoe UI"/>
          <w:b/>
          <w:bCs/>
          <w:color w:val="212529"/>
          <w:sz w:val="23"/>
          <w:szCs w:val="23"/>
          <w:lang w:eastAsia="da-DK"/>
        </w:rPr>
      </w:pPr>
      <w:r w:rsidRPr="005367EB">
        <w:rPr>
          <w:rFonts w:ascii="Questa-Regular" w:eastAsia="Times New Roman" w:hAnsi="Questa-Regular" w:cs="Segoe UI"/>
          <w:b/>
          <w:bCs/>
          <w:color w:val="212529"/>
          <w:sz w:val="23"/>
          <w:szCs w:val="23"/>
          <w:lang w:eastAsia="da-DK"/>
        </w:rPr>
        <w:t>18. Ikrafttræden</w:t>
      </w:r>
    </w:p>
    <w:p w14:paraId="4DCF5C0E" w14:textId="77777777" w:rsidR="005367EB" w:rsidRPr="005367EB" w:rsidRDefault="005367EB" w:rsidP="005367EB">
      <w:pPr>
        <w:shd w:val="clear" w:color="auto" w:fill="F9F9FB"/>
        <w:spacing w:before="60" w:after="0" w:line="480" w:lineRule="auto"/>
        <w:ind w:firstLine="170"/>
        <w:jc w:val="both"/>
        <w:rPr>
          <w:rFonts w:ascii="Questa-Regular" w:eastAsia="Times New Roman" w:hAnsi="Questa-Regular" w:cs="Segoe UI"/>
          <w:color w:val="212529"/>
          <w:sz w:val="23"/>
          <w:szCs w:val="23"/>
          <w:lang w:eastAsia="da-DK"/>
        </w:rPr>
      </w:pPr>
      <w:r w:rsidRPr="005367EB">
        <w:rPr>
          <w:rFonts w:ascii="Questa-Regular" w:eastAsia="Times New Roman" w:hAnsi="Questa-Regular" w:cs="Segoe UI"/>
          <w:color w:val="212529"/>
          <w:sz w:val="23"/>
          <w:szCs w:val="23"/>
          <w:lang w:eastAsia="da-DK"/>
        </w:rPr>
        <w:t xml:space="preserve">Denne vejledning træder i kraft den </w:t>
      </w:r>
      <w:ins w:id="463" w:author="Sanne Have" w:date="2025-06-04T09:22:00Z">
        <w:r w:rsidR="0039591F">
          <w:rPr>
            <w:rFonts w:ascii="Questa-Regular" w:eastAsia="Times New Roman" w:hAnsi="Questa-Regular" w:cs="Segoe UI"/>
            <w:color w:val="212529"/>
            <w:sz w:val="23"/>
            <w:szCs w:val="23"/>
            <w:lang w:eastAsia="da-DK"/>
          </w:rPr>
          <w:t>1. januar 2026</w:t>
        </w:r>
      </w:ins>
      <w:del w:id="464" w:author="Sanne Have" w:date="2025-03-05T12:36:00Z">
        <w:r w:rsidRPr="005367EB" w:rsidDel="0073586A">
          <w:rPr>
            <w:rFonts w:ascii="Questa-Regular" w:eastAsia="Times New Roman" w:hAnsi="Questa-Regular" w:cs="Segoe UI"/>
            <w:color w:val="212529"/>
            <w:sz w:val="23"/>
            <w:szCs w:val="23"/>
            <w:lang w:eastAsia="da-DK"/>
          </w:rPr>
          <w:delText>8. august 2024</w:delText>
        </w:r>
      </w:del>
      <w:r w:rsidRPr="005367EB">
        <w:rPr>
          <w:rFonts w:ascii="Questa-Regular" w:eastAsia="Times New Roman" w:hAnsi="Questa-Regular" w:cs="Segoe UI"/>
          <w:color w:val="212529"/>
          <w:sz w:val="23"/>
          <w:szCs w:val="23"/>
          <w:lang w:eastAsia="da-DK"/>
        </w:rPr>
        <w:t xml:space="preserve">. Vejledning nr. </w:t>
      </w:r>
      <w:del w:id="465" w:author="Sanne Have" w:date="2025-03-05T12:38:00Z">
        <w:r w:rsidRPr="005367EB" w:rsidDel="0073586A">
          <w:rPr>
            <w:rFonts w:ascii="Questa-Regular" w:eastAsia="Times New Roman" w:hAnsi="Questa-Regular" w:cs="Segoe UI"/>
            <w:color w:val="212529"/>
            <w:sz w:val="23"/>
            <w:szCs w:val="23"/>
            <w:lang w:eastAsia="da-DK"/>
          </w:rPr>
          <w:delText xml:space="preserve">9000 </w:delText>
        </w:r>
      </w:del>
      <w:ins w:id="466" w:author="Sanne Have" w:date="2025-03-05T12:38:00Z">
        <w:r w:rsidR="0073586A">
          <w:rPr>
            <w:rFonts w:ascii="Questa-Regular" w:eastAsia="Times New Roman" w:hAnsi="Questa-Regular" w:cs="Segoe UI"/>
            <w:color w:val="212529"/>
            <w:sz w:val="23"/>
            <w:szCs w:val="23"/>
            <w:lang w:eastAsia="da-DK"/>
          </w:rPr>
          <w:t>9548</w:t>
        </w:r>
        <w:r w:rsidR="0073586A" w:rsidRPr="005367EB">
          <w:rPr>
            <w:rFonts w:ascii="Questa-Regular" w:eastAsia="Times New Roman" w:hAnsi="Questa-Regular" w:cs="Segoe UI"/>
            <w:color w:val="212529"/>
            <w:sz w:val="23"/>
            <w:szCs w:val="23"/>
            <w:lang w:eastAsia="da-DK"/>
          </w:rPr>
          <w:t xml:space="preserve"> </w:t>
        </w:r>
      </w:ins>
      <w:r w:rsidRPr="005367EB">
        <w:rPr>
          <w:rFonts w:ascii="Questa-Regular" w:eastAsia="Times New Roman" w:hAnsi="Questa-Regular" w:cs="Segoe UI"/>
          <w:color w:val="212529"/>
          <w:sz w:val="23"/>
          <w:szCs w:val="23"/>
          <w:lang w:eastAsia="da-DK"/>
        </w:rPr>
        <w:t xml:space="preserve">af </w:t>
      </w:r>
      <w:del w:id="467" w:author="Sanne Have" w:date="2025-03-05T12:37:00Z">
        <w:r w:rsidRPr="005367EB" w:rsidDel="0073586A">
          <w:rPr>
            <w:rFonts w:ascii="Questa-Regular" w:eastAsia="Times New Roman" w:hAnsi="Questa-Regular" w:cs="Segoe UI"/>
            <w:color w:val="212529"/>
            <w:sz w:val="23"/>
            <w:szCs w:val="23"/>
            <w:lang w:eastAsia="da-DK"/>
          </w:rPr>
          <w:delText>21. december 2017</w:delText>
        </w:r>
      </w:del>
      <w:ins w:id="468" w:author="Sanne Have" w:date="2025-03-05T12:37:00Z">
        <w:r w:rsidR="0073586A">
          <w:rPr>
            <w:rFonts w:ascii="Questa-Regular" w:eastAsia="Times New Roman" w:hAnsi="Questa-Regular" w:cs="Segoe UI"/>
            <w:color w:val="212529"/>
            <w:sz w:val="23"/>
            <w:szCs w:val="23"/>
            <w:lang w:eastAsia="da-DK"/>
          </w:rPr>
          <w:t>24. juni 2024</w:t>
        </w:r>
      </w:ins>
      <w:r w:rsidRPr="005367EB">
        <w:rPr>
          <w:rFonts w:ascii="Questa-Regular" w:eastAsia="Times New Roman" w:hAnsi="Questa-Regular" w:cs="Segoe UI"/>
          <w:color w:val="212529"/>
          <w:sz w:val="23"/>
          <w:szCs w:val="23"/>
          <w:lang w:eastAsia="da-DK"/>
        </w:rPr>
        <w:t xml:space="preserve"> om lægers behandling af patienter med medicinsk cannabis omfattet af forsøgsordningen bortfalder.</w:t>
      </w:r>
    </w:p>
    <w:p w14:paraId="270B62E6" w14:textId="77777777" w:rsidR="005367EB" w:rsidRPr="005367EB" w:rsidRDefault="005367EB" w:rsidP="005367EB">
      <w:pPr>
        <w:shd w:val="clear" w:color="auto" w:fill="F9F9FB"/>
        <w:spacing w:before="240" w:after="0" w:line="480" w:lineRule="auto"/>
        <w:rPr>
          <w:rFonts w:ascii="Questa-Regular" w:eastAsia="Times New Roman" w:hAnsi="Questa-Regular" w:cs="Segoe UI"/>
          <w:b/>
          <w:bCs/>
          <w:color w:val="212529"/>
          <w:sz w:val="23"/>
          <w:szCs w:val="23"/>
          <w:lang w:eastAsia="da-DK"/>
        </w:rPr>
      </w:pPr>
      <w:r w:rsidRPr="005367EB">
        <w:rPr>
          <w:rFonts w:ascii="Questa-Regular" w:eastAsia="Times New Roman" w:hAnsi="Questa-Regular" w:cs="Segoe UI"/>
          <w:b/>
          <w:bCs/>
          <w:color w:val="212529"/>
          <w:sz w:val="23"/>
          <w:szCs w:val="23"/>
          <w:lang w:eastAsia="da-DK"/>
        </w:rPr>
        <w:t>19. Referencer</w:t>
      </w:r>
    </w:p>
    <w:p w14:paraId="7ADDD4E9" w14:textId="77777777" w:rsidR="005367EB" w:rsidRDefault="005367EB" w:rsidP="005367EB">
      <w:pPr>
        <w:shd w:val="clear" w:color="auto" w:fill="F9F9FB"/>
        <w:spacing w:before="60" w:after="0" w:line="480" w:lineRule="auto"/>
        <w:ind w:firstLine="170"/>
        <w:jc w:val="both"/>
        <w:rPr>
          <w:ins w:id="469" w:author="Sanne Have" w:date="2025-06-04T09:23:00Z"/>
          <w:rFonts w:ascii="Questa-Regular" w:eastAsia="Times New Roman" w:hAnsi="Questa-Regular" w:cs="Segoe UI"/>
          <w:color w:val="212529"/>
          <w:sz w:val="23"/>
          <w:szCs w:val="23"/>
          <w:lang w:eastAsia="da-DK"/>
        </w:rPr>
      </w:pPr>
      <w:r w:rsidRPr="005367EB">
        <w:rPr>
          <w:rFonts w:ascii="Questa-Regular" w:eastAsia="Times New Roman" w:hAnsi="Questa-Regular" w:cs="Segoe UI"/>
          <w:color w:val="212529"/>
          <w:sz w:val="23"/>
          <w:szCs w:val="23"/>
          <w:lang w:eastAsia="da-DK"/>
        </w:rPr>
        <w:t>Lov nr. 1668 af 26. december 2017 om forsøgsordning med medicinsk cannabis med senere ændringer.</w:t>
      </w:r>
    </w:p>
    <w:p w14:paraId="2B3DFA2A" w14:textId="77777777" w:rsidR="0039591F" w:rsidRPr="005367EB" w:rsidRDefault="0039591F" w:rsidP="005367EB">
      <w:pPr>
        <w:shd w:val="clear" w:color="auto" w:fill="F9F9FB"/>
        <w:spacing w:before="60" w:after="0" w:line="480" w:lineRule="auto"/>
        <w:ind w:firstLine="170"/>
        <w:jc w:val="both"/>
        <w:rPr>
          <w:rFonts w:ascii="Questa-Regular" w:eastAsia="Times New Roman" w:hAnsi="Questa-Regular" w:cs="Segoe UI"/>
          <w:color w:val="212529"/>
          <w:sz w:val="23"/>
          <w:szCs w:val="23"/>
          <w:lang w:eastAsia="da-DK"/>
        </w:rPr>
      </w:pPr>
    </w:p>
    <w:p w14:paraId="03B2D921" w14:textId="77777777" w:rsidR="005367EB" w:rsidRPr="005367EB" w:rsidRDefault="005367EB" w:rsidP="005367EB">
      <w:pPr>
        <w:shd w:val="clear" w:color="auto" w:fill="F9F9FB"/>
        <w:spacing w:before="120" w:after="0" w:line="480" w:lineRule="auto"/>
        <w:jc w:val="center"/>
        <w:rPr>
          <w:rFonts w:ascii="Questa-Regular" w:eastAsia="Times New Roman" w:hAnsi="Questa-Regular" w:cs="Segoe UI"/>
          <w:i/>
          <w:iCs/>
          <w:color w:val="212529"/>
          <w:sz w:val="23"/>
          <w:szCs w:val="23"/>
          <w:lang w:eastAsia="da-DK"/>
        </w:rPr>
      </w:pPr>
      <w:r w:rsidRPr="005367EB">
        <w:rPr>
          <w:rFonts w:ascii="Questa-Regular" w:eastAsia="Times New Roman" w:hAnsi="Questa-Regular" w:cs="Segoe UI"/>
          <w:i/>
          <w:iCs/>
          <w:color w:val="212529"/>
          <w:sz w:val="23"/>
          <w:szCs w:val="23"/>
          <w:lang w:eastAsia="da-DK"/>
        </w:rPr>
        <w:t xml:space="preserve">Lægemiddelstyrelsen, den </w:t>
      </w:r>
      <w:r w:rsidR="0073586A">
        <w:rPr>
          <w:rFonts w:ascii="Questa-Regular" w:eastAsia="Times New Roman" w:hAnsi="Questa-Regular" w:cs="Segoe UI"/>
          <w:i/>
          <w:iCs/>
          <w:color w:val="212529"/>
          <w:sz w:val="23"/>
          <w:szCs w:val="23"/>
          <w:lang w:eastAsia="da-DK"/>
        </w:rPr>
        <w:t>x</w:t>
      </w:r>
    </w:p>
    <w:p w14:paraId="7F407F7B" w14:textId="77777777" w:rsidR="005367EB" w:rsidRPr="005367EB" w:rsidRDefault="005367EB" w:rsidP="005367EB">
      <w:pPr>
        <w:shd w:val="clear" w:color="auto" w:fill="F9F9FB"/>
        <w:spacing w:before="120" w:after="0" w:line="480" w:lineRule="auto"/>
        <w:jc w:val="center"/>
        <w:rPr>
          <w:rFonts w:ascii="Questa-Regular" w:eastAsia="Times New Roman" w:hAnsi="Questa-Regular" w:cs="Segoe UI"/>
          <w:color w:val="212529"/>
          <w:sz w:val="23"/>
          <w:szCs w:val="23"/>
          <w:lang w:eastAsia="da-DK"/>
        </w:rPr>
      </w:pPr>
      <w:r w:rsidRPr="005367EB">
        <w:rPr>
          <w:rFonts w:ascii="Questa-Regular" w:eastAsia="Times New Roman" w:hAnsi="Questa-Regular" w:cs="Segoe UI"/>
          <w:color w:val="212529"/>
          <w:sz w:val="23"/>
          <w:szCs w:val="23"/>
          <w:lang w:eastAsia="da-DK"/>
        </w:rPr>
        <w:t>Hanne Lomholt Larsen</w:t>
      </w:r>
    </w:p>
    <w:p w14:paraId="6867903C" w14:textId="77777777" w:rsidR="005367EB" w:rsidRPr="005367EB" w:rsidDel="00253796" w:rsidRDefault="005367EB" w:rsidP="00A90C21">
      <w:pPr>
        <w:shd w:val="clear" w:color="auto" w:fill="F9F9FB"/>
        <w:spacing w:after="0" w:line="480" w:lineRule="auto"/>
        <w:jc w:val="right"/>
        <w:rPr>
          <w:del w:id="470" w:author="Sanne Have" w:date="2025-05-12T08:36:00Z"/>
          <w:rFonts w:ascii="Questa-Regular" w:eastAsia="Times New Roman" w:hAnsi="Questa-Regular" w:cs="Segoe UI"/>
          <w:color w:val="212529"/>
          <w:sz w:val="23"/>
          <w:szCs w:val="23"/>
          <w:lang w:eastAsia="da-DK"/>
        </w:rPr>
      </w:pPr>
      <w:r w:rsidRPr="005367EB">
        <w:rPr>
          <w:rFonts w:ascii="Questa-Regular" w:eastAsia="Times New Roman" w:hAnsi="Questa-Regular" w:cs="Segoe UI"/>
          <w:color w:val="212529"/>
          <w:sz w:val="23"/>
          <w:szCs w:val="23"/>
          <w:lang w:eastAsia="da-DK"/>
        </w:rPr>
        <w:t>/ Claus Stage</w:t>
      </w:r>
    </w:p>
    <w:p w14:paraId="6815460E" w14:textId="77777777" w:rsidR="005367EB" w:rsidRPr="002B66F0" w:rsidRDefault="005367EB" w:rsidP="005225A6">
      <w:pPr>
        <w:shd w:val="clear" w:color="auto" w:fill="F9F9FB"/>
        <w:spacing w:after="0" w:line="480" w:lineRule="auto"/>
        <w:jc w:val="right"/>
        <w:rPr>
          <w:lang w:val="en-US"/>
        </w:rPr>
      </w:pPr>
    </w:p>
    <w:p w14:paraId="132D7562" w14:textId="77777777" w:rsidR="002B66F0" w:rsidRPr="002B66F0" w:rsidRDefault="002B66F0" w:rsidP="00253796">
      <w:pPr>
        <w:shd w:val="clear" w:color="auto" w:fill="F9F9FB"/>
        <w:spacing w:after="0" w:line="480" w:lineRule="auto"/>
        <w:jc w:val="right"/>
        <w:rPr>
          <w:lang w:val="en-US"/>
        </w:rPr>
      </w:pPr>
    </w:p>
    <w:sectPr w:rsidR="002B66F0" w:rsidRPr="002B66F0">
      <w:footerReference w:type="default" r:id="rId12"/>
      <w:pgSz w:w="11906" w:h="16838"/>
      <w:pgMar w:top="1701" w:right="1134" w:bottom="1701"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EB5D70B" w14:textId="77777777" w:rsidR="00D43CB7" w:rsidRDefault="00D43CB7" w:rsidP="00B56F82">
      <w:pPr>
        <w:spacing w:after="0" w:line="240" w:lineRule="auto"/>
      </w:pPr>
      <w:r>
        <w:separator/>
      </w:r>
    </w:p>
  </w:endnote>
  <w:endnote w:type="continuationSeparator" w:id="0">
    <w:p w14:paraId="1E3B995A" w14:textId="77777777" w:rsidR="00D43CB7" w:rsidRDefault="00D43CB7" w:rsidP="00B56F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Questa-Regular">
    <w:altName w:val="Cambria"/>
    <w:panose1 w:val="00000000000000000000"/>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ource Sans Pro">
    <w:charset w:val="00"/>
    <w:family w:val="swiss"/>
    <w:pitch w:val="variable"/>
    <w:sig w:usb0="600002F7" w:usb1="02000001"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ustomXmlInsRangeStart w:id="471" w:author="Sanne Have" w:date="2025-05-09T11:07:00Z"/>
  <w:sdt>
    <w:sdtPr>
      <w:id w:val="-815730036"/>
      <w:docPartObj>
        <w:docPartGallery w:val="Page Numbers (Bottom of Page)"/>
        <w:docPartUnique/>
      </w:docPartObj>
    </w:sdtPr>
    <w:sdtEndPr/>
    <w:sdtContent>
      <w:customXmlInsRangeEnd w:id="471"/>
      <w:p w14:paraId="021E903C" w14:textId="77777777" w:rsidR="00DA1628" w:rsidRDefault="00DA1628">
        <w:pPr>
          <w:pStyle w:val="Sidefod"/>
          <w:jc w:val="right"/>
          <w:rPr>
            <w:ins w:id="472" w:author="Sanne Have" w:date="2025-05-09T11:07:00Z"/>
          </w:rPr>
        </w:pPr>
        <w:ins w:id="473" w:author="Sanne Have" w:date="2025-05-09T11:07:00Z">
          <w:r>
            <w:fldChar w:fldCharType="begin"/>
          </w:r>
          <w:r>
            <w:instrText>PAGE   \* MERGEFORMAT</w:instrText>
          </w:r>
          <w:r>
            <w:fldChar w:fldCharType="separate"/>
          </w:r>
          <w:r>
            <w:t>2</w:t>
          </w:r>
          <w:r>
            <w:fldChar w:fldCharType="end"/>
          </w:r>
        </w:ins>
      </w:p>
      <w:customXmlInsRangeStart w:id="474" w:author="Sanne Have" w:date="2025-05-09T11:07:00Z"/>
    </w:sdtContent>
  </w:sdt>
  <w:customXmlInsRangeEnd w:id="474"/>
  <w:p w14:paraId="69900C5C" w14:textId="77777777" w:rsidR="00DA1628" w:rsidRDefault="00DA1628">
    <w:pPr>
      <w:pStyle w:val="Sidefo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C789AA7" w14:textId="77777777" w:rsidR="00D43CB7" w:rsidRDefault="00D43CB7" w:rsidP="00B56F82">
      <w:pPr>
        <w:spacing w:after="0" w:line="240" w:lineRule="auto"/>
      </w:pPr>
      <w:r>
        <w:separator/>
      </w:r>
    </w:p>
  </w:footnote>
  <w:footnote w:type="continuationSeparator" w:id="0">
    <w:p w14:paraId="48E34223" w14:textId="77777777" w:rsidR="00D43CB7" w:rsidRDefault="00D43CB7" w:rsidP="00B56F82">
      <w:pPr>
        <w:spacing w:after="0" w:line="240" w:lineRule="auto"/>
      </w:pPr>
      <w:r>
        <w:continuationSeparator/>
      </w:r>
    </w:p>
  </w:footnote>
  <w:footnote w:id="1">
    <w:p w14:paraId="273EC847" w14:textId="77777777" w:rsidR="00DA1628" w:rsidRDefault="00DA1628">
      <w:pPr>
        <w:pStyle w:val="Fodnotetekst"/>
      </w:pPr>
      <w:r>
        <w:rPr>
          <w:rStyle w:val="Fodnotehenvisning"/>
        </w:rPr>
        <w:footnoteRef/>
      </w:r>
      <w:r>
        <w:t xml:space="preserve"> </w:t>
      </w:r>
      <w:r>
        <w:rPr>
          <w:rFonts w:ascii="Questa-Regular" w:hAnsi="Questa-Regular"/>
          <w:color w:val="212529"/>
          <w:sz w:val="19"/>
          <w:szCs w:val="19"/>
        </w:rPr>
        <w:t>Krav til en læges recept følger af lovens §§ 23-26.</w:t>
      </w:r>
    </w:p>
  </w:footnote>
  <w:footnote w:id="2">
    <w:p w14:paraId="2E9601E5" w14:textId="77777777" w:rsidR="00DA1628" w:rsidRDefault="00DA1628">
      <w:pPr>
        <w:pStyle w:val="Fodnotetekst"/>
      </w:pPr>
      <w:r>
        <w:rPr>
          <w:rStyle w:val="Fodnotehenvisning"/>
        </w:rPr>
        <w:footnoteRef/>
      </w:r>
      <w:r>
        <w:t xml:space="preserve"> </w:t>
      </w:r>
      <w:r>
        <w:rPr>
          <w:rFonts w:ascii="Questa-Regular" w:hAnsi="Questa-Regular"/>
          <w:color w:val="212529"/>
          <w:sz w:val="19"/>
          <w:szCs w:val="19"/>
        </w:rPr>
        <w:t>Kravet følger af lovens § 26.</w:t>
      </w:r>
    </w:p>
  </w:footnote>
  <w:footnote w:id="3">
    <w:p w14:paraId="4BD36736" w14:textId="77777777" w:rsidR="00DA1628" w:rsidRDefault="00DA1628" w:rsidP="00BF1506">
      <w:pPr>
        <w:pStyle w:val="Fodnotetekst"/>
        <w:rPr>
          <w:ins w:id="151" w:author="Sanne Have" w:date="2025-05-12T11:26:00Z"/>
        </w:rPr>
      </w:pPr>
      <w:r>
        <w:rPr>
          <w:rStyle w:val="Fodnotehenvisning"/>
        </w:rPr>
        <w:footnoteRef/>
      </w:r>
      <w:r>
        <w:t xml:space="preserve"> </w:t>
      </w:r>
      <w:r>
        <w:rPr>
          <w:rFonts w:ascii="Questa-Regular" w:hAnsi="Questa-Regular"/>
          <w:color w:val="212529"/>
          <w:sz w:val="19"/>
          <w:szCs w:val="19"/>
        </w:rPr>
        <w:t>Sundhedslovens §§ 15 og 16.</w:t>
      </w:r>
    </w:p>
  </w:footnote>
  <w:footnote w:id="4">
    <w:p w14:paraId="082B653A" w14:textId="77777777" w:rsidR="00DA1628" w:rsidRDefault="00DA1628">
      <w:pPr>
        <w:pStyle w:val="Fodnotetekst"/>
      </w:pPr>
      <w:r>
        <w:rPr>
          <w:rStyle w:val="Fodnotehenvisning"/>
        </w:rPr>
        <w:footnoteRef/>
      </w:r>
      <w:r>
        <w:t xml:space="preserve"> </w:t>
      </w:r>
      <w:r>
        <w:rPr>
          <w:rFonts w:ascii="Questa-Regular" w:hAnsi="Questa-Regular"/>
          <w:color w:val="212529"/>
          <w:sz w:val="19"/>
          <w:szCs w:val="19"/>
        </w:rPr>
        <w:t>Krav til en læges recept følger af lovens §§ 23-26.</w:t>
      </w:r>
    </w:p>
  </w:footnote>
  <w:footnote w:id="5">
    <w:p w14:paraId="03D7170C" w14:textId="77777777" w:rsidR="00DA1628" w:rsidRDefault="00DA1628" w:rsidP="00DC6CD8">
      <w:pPr>
        <w:pStyle w:val="fodnote"/>
        <w:shd w:val="clear" w:color="auto" w:fill="F9F9FB"/>
        <w:spacing w:before="40" w:beforeAutospacing="0" w:after="40" w:afterAutospacing="0"/>
        <w:rPr>
          <w:rFonts w:ascii="Questa-Regular" w:hAnsi="Questa-Regular"/>
          <w:color w:val="212529"/>
          <w:sz w:val="19"/>
          <w:szCs w:val="19"/>
        </w:rPr>
      </w:pPr>
      <w:r>
        <w:rPr>
          <w:rStyle w:val="Fodnotehenvisning"/>
        </w:rPr>
        <w:footnoteRef/>
      </w:r>
      <w:r>
        <w:t xml:space="preserve"> </w:t>
      </w:r>
      <w:r>
        <w:rPr>
          <w:rFonts w:ascii="Questa-Regular" w:hAnsi="Questa-Regular"/>
          <w:color w:val="212529"/>
          <w:sz w:val="19"/>
          <w:szCs w:val="19"/>
        </w:rPr>
        <w:t>Krav til apotekets information om mulig substitution eller udlevering i mindre ens pakninger følger af lovens §§ 30 og 31.</w:t>
      </w:r>
    </w:p>
    <w:p w14:paraId="6D9BEAF1" w14:textId="77777777" w:rsidR="00DA1628" w:rsidRDefault="00DA1628">
      <w:pPr>
        <w:pStyle w:val="Fodnotetekst"/>
      </w:pPr>
    </w:p>
  </w:footnote>
  <w:footnote w:id="6">
    <w:p w14:paraId="1191199D" w14:textId="77777777" w:rsidR="00DA1628" w:rsidRPr="004E01D7" w:rsidRDefault="00DA1628" w:rsidP="004E01D7">
      <w:pPr>
        <w:pStyle w:val="fodnote"/>
        <w:shd w:val="clear" w:color="auto" w:fill="F9F9FB"/>
        <w:spacing w:before="40" w:beforeAutospacing="0" w:after="40" w:afterAutospacing="0"/>
      </w:pPr>
      <w:r>
        <w:rPr>
          <w:rStyle w:val="Fodnotehenvisning"/>
        </w:rPr>
        <w:footnoteRef/>
      </w:r>
      <w:r>
        <w:rPr>
          <w:rFonts w:ascii="Questa-Regular" w:hAnsi="Questa-Regular"/>
          <w:color w:val="212529"/>
          <w:sz w:val="19"/>
          <w:szCs w:val="19"/>
        </w:rPr>
        <w:t> https://www.cannabisbureau.nl/</w:t>
      </w:r>
    </w:p>
  </w:footnote>
  <w:footnote w:id="7">
    <w:p w14:paraId="06904B78" w14:textId="77777777" w:rsidR="00DA1628" w:rsidRPr="004E01D7" w:rsidRDefault="00DA1628" w:rsidP="004E01D7">
      <w:pPr>
        <w:pStyle w:val="fodnote"/>
        <w:shd w:val="clear" w:color="auto" w:fill="F9F9FB"/>
        <w:spacing w:before="40" w:beforeAutospacing="0" w:after="40" w:afterAutospacing="0"/>
      </w:pPr>
      <w:r>
        <w:rPr>
          <w:rStyle w:val="Fodnotehenvisning"/>
        </w:rPr>
        <w:footnoteRef/>
      </w:r>
      <w:r w:rsidRPr="004E01D7">
        <w:rPr>
          <w:rFonts w:ascii="Questa-Regular" w:hAnsi="Questa-Regular"/>
          <w:color w:val="212529"/>
          <w:sz w:val="19"/>
          <w:szCs w:val="19"/>
        </w:rPr>
        <w:t xml:space="preserve"> Health Canada information for sundhedsprofessionelle 201</w:t>
      </w:r>
      <w:ins w:id="197" w:author="Claus Stage" w:date="2025-10-20T15:34:00Z">
        <w:r>
          <w:rPr>
            <w:rFonts w:ascii="Questa-Regular" w:hAnsi="Questa-Regular"/>
            <w:color w:val="212529"/>
            <w:sz w:val="19"/>
            <w:szCs w:val="19"/>
          </w:rPr>
          <w:t>8</w:t>
        </w:r>
      </w:ins>
      <w:del w:id="198" w:author="Claus Stage" w:date="2025-10-20T15:33:00Z">
        <w:r w:rsidRPr="004E01D7" w:rsidDel="008116C0">
          <w:rPr>
            <w:rFonts w:ascii="Questa-Regular" w:hAnsi="Questa-Regular"/>
            <w:color w:val="212529"/>
            <w:sz w:val="19"/>
            <w:szCs w:val="19"/>
          </w:rPr>
          <w:delText>3</w:delText>
        </w:r>
      </w:del>
      <w:r w:rsidRPr="004E01D7">
        <w:rPr>
          <w:rFonts w:ascii="Questa-Regular" w:hAnsi="Questa-Regular"/>
          <w:color w:val="212529"/>
          <w:sz w:val="19"/>
          <w:szCs w:val="19"/>
        </w:rPr>
        <w:t xml:space="preserve">: </w:t>
      </w:r>
      <w:ins w:id="199" w:author="Claus Stage" w:date="2025-10-20T15:33:00Z">
        <w:r w:rsidRPr="008116C0">
          <w:rPr>
            <w:rFonts w:ascii="Questa-Regular" w:hAnsi="Questa-Regular"/>
            <w:color w:val="212529"/>
            <w:sz w:val="19"/>
            <w:szCs w:val="19"/>
          </w:rPr>
          <w:t>https://www.canada.ca/en/health-canada/services/drugs-medication/cannabis/information-medical-practitioners/information-health-care-professionals-cannabis-cannabinoids.html</w:t>
        </w:r>
      </w:ins>
    </w:p>
  </w:footnote>
  <w:footnote w:id="8">
    <w:p w14:paraId="68ABED3E" w14:textId="77777777" w:rsidR="00DA1628" w:rsidRPr="002B66F0" w:rsidRDefault="00DA1628" w:rsidP="004E01D7">
      <w:pPr>
        <w:pStyle w:val="fodnote"/>
        <w:shd w:val="clear" w:color="auto" w:fill="F9F9FB"/>
        <w:spacing w:before="40" w:beforeAutospacing="0" w:after="40" w:afterAutospacing="0"/>
        <w:rPr>
          <w:rFonts w:ascii="Questa-Regular" w:hAnsi="Questa-Regular"/>
          <w:color w:val="212529"/>
          <w:sz w:val="19"/>
          <w:szCs w:val="19"/>
          <w:lang w:val="en-US"/>
        </w:rPr>
      </w:pPr>
      <w:r>
        <w:rPr>
          <w:rStyle w:val="Fodnotehenvisning"/>
        </w:rPr>
        <w:footnoteRef/>
      </w:r>
      <w:r>
        <w:t xml:space="preserve"> </w:t>
      </w:r>
      <w:r>
        <w:rPr>
          <w:rFonts w:ascii="Questa-Regular" w:hAnsi="Questa-Regular"/>
          <w:color w:val="212529"/>
          <w:sz w:val="19"/>
          <w:szCs w:val="19"/>
        </w:rPr>
        <w:t xml:space="preserve">Whiting PF, Wolff RF, Deshpande S et al. </w:t>
      </w:r>
      <w:r w:rsidRPr="002B66F0">
        <w:rPr>
          <w:rFonts w:ascii="Questa-Regular" w:hAnsi="Questa-Regular"/>
          <w:color w:val="212529"/>
          <w:sz w:val="19"/>
          <w:szCs w:val="19"/>
          <w:lang w:val="en-US"/>
        </w:rPr>
        <w:t>Cannabinoids for Medical Use A Systematic Review and Meta-analysis. JAMA 2015; 313:2456-2473. doi:10.1001/jama. 2015.6358</w:t>
      </w:r>
    </w:p>
    <w:p w14:paraId="26B95BA3" w14:textId="77777777" w:rsidR="00DA1628" w:rsidRPr="004E01D7" w:rsidRDefault="00DA1628">
      <w:pPr>
        <w:pStyle w:val="Fodnotetekst"/>
        <w:rPr>
          <w:lang w:val="en-US"/>
        </w:rPr>
      </w:pPr>
    </w:p>
  </w:footnote>
  <w:footnote w:id="9">
    <w:p w14:paraId="2FFD3636" w14:textId="77777777" w:rsidR="00DA1628" w:rsidRPr="004E01D7" w:rsidRDefault="00DA1628" w:rsidP="004E01D7">
      <w:pPr>
        <w:pStyle w:val="fodnote"/>
        <w:shd w:val="clear" w:color="auto" w:fill="F9F9FB"/>
        <w:spacing w:before="40" w:beforeAutospacing="0" w:after="40" w:afterAutospacing="0"/>
        <w:rPr>
          <w:lang w:val="en-US"/>
        </w:rPr>
      </w:pPr>
      <w:r>
        <w:rPr>
          <w:rStyle w:val="Fodnotehenvisning"/>
        </w:rPr>
        <w:footnoteRef/>
      </w:r>
      <w:r>
        <w:rPr>
          <w:lang w:val="en-US"/>
        </w:rPr>
        <w:t xml:space="preserve"> </w:t>
      </w:r>
      <w:r w:rsidRPr="002B66F0">
        <w:rPr>
          <w:rFonts w:ascii="Questa-Regular" w:hAnsi="Questa-Regular"/>
          <w:color w:val="212529"/>
          <w:sz w:val="19"/>
          <w:szCs w:val="19"/>
          <w:lang w:val="en-US"/>
        </w:rPr>
        <w:t>Committee on the Health Effects of Marijuana: An Evidence Review and Research Agenda; Board on Population Health and Public Health Practice; Health and Medicine Division; National Academies of Sciences, Engineering, and Medicine: The Health Effects of Cannabis and Cannabinoids: The Current State of Evidence and Recommendations for Research (2017). http://www.nap.edu/24625</w:t>
      </w:r>
    </w:p>
  </w:footnote>
  <w:footnote w:id="10">
    <w:p w14:paraId="20157FB9" w14:textId="77777777" w:rsidR="00DA1628" w:rsidRDefault="00DA1628" w:rsidP="004E01D7">
      <w:pPr>
        <w:pStyle w:val="fodnote"/>
        <w:shd w:val="clear" w:color="auto" w:fill="F9F9FB"/>
        <w:spacing w:before="40" w:beforeAutospacing="0" w:after="40" w:afterAutospacing="0"/>
      </w:pPr>
      <w:r>
        <w:rPr>
          <w:rStyle w:val="Fodnotehenvisning"/>
        </w:rPr>
        <w:footnoteRef/>
      </w:r>
      <w:r>
        <w:rPr>
          <w:rFonts w:ascii="Questa-Regular" w:hAnsi="Questa-Regular"/>
          <w:color w:val="212529"/>
          <w:sz w:val="19"/>
          <w:szCs w:val="19"/>
        </w:rPr>
        <w:t> </w:t>
      </w:r>
      <w:del w:id="213" w:author="Claus Stage" w:date="2025-10-21T09:55:00Z">
        <w:r w:rsidDel="00981C52">
          <w:rPr>
            <w:rFonts w:ascii="Questa-Regular" w:hAnsi="Questa-Regular"/>
            <w:color w:val="212529"/>
            <w:sz w:val="19"/>
            <w:szCs w:val="19"/>
          </w:rPr>
          <w:delText>Produktinformation</w:delText>
        </w:r>
      </w:del>
      <w:r>
        <w:rPr>
          <w:rFonts w:ascii="Questa-Regular" w:hAnsi="Questa-Regular"/>
          <w:color w:val="212529"/>
          <w:sz w:val="19"/>
          <w:szCs w:val="19"/>
        </w:rPr>
        <w:t xml:space="preserve"> Sativex® </w:t>
      </w:r>
      <w:ins w:id="214" w:author="Claus Stage" w:date="2025-10-21T09:55:00Z">
        <w:r>
          <w:rPr>
            <w:rFonts w:ascii="Questa-Regular" w:hAnsi="Questa-Regular"/>
            <w:color w:val="212529"/>
            <w:sz w:val="19"/>
            <w:szCs w:val="19"/>
          </w:rPr>
          <w:t xml:space="preserve">produktinformation </w:t>
        </w:r>
      </w:ins>
      <w:r>
        <w:rPr>
          <w:rFonts w:ascii="Questa-Regular" w:hAnsi="Questa-Regular"/>
          <w:color w:val="212529"/>
          <w:sz w:val="19"/>
          <w:szCs w:val="19"/>
        </w:rPr>
        <w:t>kan fremsøges på: http://www.produktresume.dk/docushare/dsweb/View/Collection-10</w:t>
      </w:r>
    </w:p>
  </w:footnote>
  <w:footnote w:id="11">
    <w:p w14:paraId="73D1A855" w14:textId="77777777" w:rsidR="00DA1628" w:rsidDel="00A0732B" w:rsidRDefault="00DA1628" w:rsidP="004E01D7">
      <w:pPr>
        <w:pStyle w:val="fodnote"/>
        <w:shd w:val="clear" w:color="auto" w:fill="F9F9FB"/>
        <w:spacing w:before="40" w:beforeAutospacing="0" w:after="40" w:afterAutospacing="0"/>
        <w:rPr>
          <w:del w:id="216" w:author="Sanne Have" w:date="2025-05-14T12:52:00Z"/>
          <w:rFonts w:ascii="Questa-Regular" w:hAnsi="Questa-Regular"/>
          <w:color w:val="212529"/>
          <w:sz w:val="19"/>
          <w:szCs w:val="19"/>
        </w:rPr>
      </w:pPr>
      <w:r>
        <w:rPr>
          <w:rStyle w:val="Fodnotehenvisning"/>
        </w:rPr>
        <w:footnoteRef/>
      </w:r>
      <w:r>
        <w:rPr>
          <w:rFonts w:ascii="Questa-Regular" w:hAnsi="Questa-Regular"/>
          <w:color w:val="212529"/>
          <w:sz w:val="19"/>
          <w:szCs w:val="19"/>
        </w:rPr>
        <w:t> Cesamet® produktinformation: http://www.mhra.gov.uk/home/groups/spcpil/documents/spcpil/con1469768253593. pdf og http://www.accessdata.fda.gov/drugsatfda_docs/label/2006/018677s011lbl. pdf</w:t>
      </w:r>
    </w:p>
    <w:p w14:paraId="4D33B3B3" w14:textId="77777777" w:rsidR="00DA1628" w:rsidRDefault="00DA1628" w:rsidP="00A0732B">
      <w:pPr>
        <w:pStyle w:val="fodnote"/>
        <w:shd w:val="clear" w:color="auto" w:fill="F9F9FB"/>
        <w:spacing w:before="40" w:beforeAutospacing="0" w:after="40" w:afterAutospacing="0"/>
      </w:pPr>
    </w:p>
  </w:footnote>
  <w:footnote w:id="12">
    <w:p w14:paraId="5381A661" w14:textId="77777777" w:rsidR="00DA1628" w:rsidRDefault="00DA1628" w:rsidP="004E01D7">
      <w:pPr>
        <w:pStyle w:val="fodnote"/>
        <w:shd w:val="clear" w:color="auto" w:fill="F9F9FB"/>
        <w:spacing w:before="40" w:beforeAutospacing="0" w:after="40" w:afterAutospacing="0"/>
      </w:pPr>
      <w:r>
        <w:rPr>
          <w:rStyle w:val="Fodnotehenvisning"/>
        </w:rPr>
        <w:footnoteRef/>
      </w:r>
      <w:r>
        <w:rPr>
          <w:rFonts w:ascii="Questa-Regular" w:hAnsi="Questa-Regular"/>
          <w:color w:val="212529"/>
          <w:sz w:val="19"/>
          <w:szCs w:val="19"/>
        </w:rPr>
        <w:t>Marinol® produktinformation: http://www.fda.gov/ohrms/dockets/dockets/05n0479/05N-0479-emc0004-04.pdf</w:t>
      </w:r>
    </w:p>
  </w:footnote>
  <w:footnote w:id="13">
    <w:p w14:paraId="2FD8B49A" w14:textId="77777777" w:rsidR="00DA1628" w:rsidRDefault="00DA1628" w:rsidP="004E01D7">
      <w:pPr>
        <w:pStyle w:val="fodnote"/>
        <w:shd w:val="clear" w:color="auto" w:fill="F9F9FB"/>
        <w:spacing w:before="40" w:beforeAutospacing="0" w:after="40" w:afterAutospacing="0"/>
        <w:rPr>
          <w:rFonts w:ascii="Questa-Regular" w:hAnsi="Questa-Regular"/>
          <w:color w:val="212529"/>
          <w:sz w:val="19"/>
          <w:szCs w:val="19"/>
        </w:rPr>
      </w:pPr>
      <w:r>
        <w:rPr>
          <w:rStyle w:val="Fodnotehenvisning"/>
        </w:rPr>
        <w:footnoteRef/>
      </w:r>
      <w:r>
        <w:rPr>
          <w:rFonts w:ascii="Questa-Regular" w:hAnsi="Questa-Regular"/>
          <w:color w:val="212529"/>
          <w:sz w:val="19"/>
          <w:szCs w:val="19"/>
        </w:rPr>
        <w:t> Syndros® produktinformation: https://www.accessdata.fda.gov/drugsatfda_docs/label/2016/205525s000lbl. pdf</w:t>
      </w:r>
    </w:p>
    <w:p w14:paraId="279537DC" w14:textId="77777777" w:rsidR="00DA1628" w:rsidRDefault="00DA1628">
      <w:pPr>
        <w:pStyle w:val="Fodnotetekst"/>
      </w:pPr>
    </w:p>
  </w:footnote>
  <w:footnote w:id="14">
    <w:p w14:paraId="228CCA71" w14:textId="77777777" w:rsidR="00DA1628" w:rsidRPr="004E01D7" w:rsidRDefault="00DA1628" w:rsidP="004E01D7">
      <w:pPr>
        <w:pStyle w:val="fodnote"/>
        <w:shd w:val="clear" w:color="auto" w:fill="F9F9FB"/>
        <w:spacing w:before="40" w:beforeAutospacing="0" w:after="40" w:afterAutospacing="0"/>
        <w:rPr>
          <w:lang w:val="en-US"/>
        </w:rPr>
      </w:pPr>
      <w:r>
        <w:rPr>
          <w:rStyle w:val="Fodnotehenvisning"/>
        </w:rPr>
        <w:footnoteRef/>
      </w:r>
      <w:r w:rsidRPr="004E01D7">
        <w:rPr>
          <w:lang w:val="en-US"/>
        </w:rPr>
        <w:t xml:space="preserve"> </w:t>
      </w:r>
      <w:r w:rsidRPr="002B66F0">
        <w:rPr>
          <w:rFonts w:ascii="Questa-Regular" w:hAnsi="Questa-Regular"/>
          <w:color w:val="212529"/>
          <w:sz w:val="19"/>
          <w:szCs w:val="19"/>
          <w:lang w:val="en-US"/>
        </w:rPr>
        <w:t>Lynch ME, Campbell F. Cannabinoids for treatment of chronic non-cancer pain; a systematic review of randomized trials. Br J Clin Pharmacol. 2011; 72:735-44. https://www.ncbi.nlm.nih.gov/pmc/articles/PMC3243008/</w:t>
      </w:r>
    </w:p>
  </w:footnote>
  <w:footnote w:id="15">
    <w:p w14:paraId="0E3F0A86" w14:textId="77777777" w:rsidR="00DA1628" w:rsidRPr="004E01D7" w:rsidRDefault="00DA1628" w:rsidP="004E01D7">
      <w:pPr>
        <w:pStyle w:val="fodnote"/>
        <w:shd w:val="clear" w:color="auto" w:fill="F9F9FB"/>
        <w:spacing w:before="40" w:beforeAutospacing="0" w:after="40" w:afterAutospacing="0"/>
        <w:rPr>
          <w:lang w:val="en-US"/>
        </w:rPr>
      </w:pPr>
      <w:r>
        <w:rPr>
          <w:rStyle w:val="Fodnotehenvisning"/>
        </w:rPr>
        <w:footnoteRef/>
      </w:r>
      <w:r>
        <w:rPr>
          <w:rFonts w:ascii="Questa-Regular" w:hAnsi="Questa-Regular"/>
          <w:color w:val="212529"/>
          <w:sz w:val="19"/>
          <w:szCs w:val="19"/>
        </w:rPr>
        <w:t xml:space="preserve"> Andreae MH, Carter GM, Shaparin N et al. </w:t>
      </w:r>
      <w:r w:rsidRPr="002B66F0">
        <w:rPr>
          <w:rFonts w:ascii="Questa-Regular" w:hAnsi="Questa-Regular"/>
          <w:color w:val="212529"/>
          <w:sz w:val="19"/>
          <w:szCs w:val="19"/>
          <w:lang w:val="en-US"/>
        </w:rPr>
        <w:t>Inhaled Cannabis for Chronic Neuropathic Pain: A Meta-analysis of Individual Patient Data. J Pain. 2015; 16:1221-32. https://www.ncbi.nlm.nih.gov/pmc/articles/PMC4666747/</w:t>
      </w:r>
    </w:p>
  </w:footnote>
  <w:footnote w:id="16">
    <w:p w14:paraId="2383765F" w14:textId="77777777" w:rsidR="00DA1628" w:rsidRPr="004E01D7" w:rsidRDefault="00DA1628" w:rsidP="004E01D7">
      <w:pPr>
        <w:pStyle w:val="fodnote"/>
        <w:shd w:val="clear" w:color="auto" w:fill="F9F9FB"/>
        <w:spacing w:before="40" w:beforeAutospacing="0" w:after="40" w:afterAutospacing="0"/>
        <w:rPr>
          <w:lang w:val="en-US"/>
        </w:rPr>
      </w:pPr>
      <w:r>
        <w:rPr>
          <w:rStyle w:val="Fodnotehenvisning"/>
        </w:rPr>
        <w:footnoteRef/>
      </w:r>
      <w:r w:rsidRPr="004E01D7">
        <w:rPr>
          <w:lang w:val="en-US"/>
        </w:rPr>
        <w:t xml:space="preserve"> </w:t>
      </w:r>
      <w:hyperlink r:id="rId1" w:anchor="Henvisning_ide38c0aa6-0e06-4af3-aabd-1d2e70ceecd4" w:history="1"/>
      <w:r w:rsidRPr="002B66F0">
        <w:rPr>
          <w:rFonts w:ascii="Questa-Regular" w:hAnsi="Questa-Regular"/>
          <w:color w:val="212529"/>
          <w:sz w:val="19"/>
          <w:szCs w:val="19"/>
          <w:lang w:val="en-US"/>
        </w:rPr>
        <w:t>Lynch ME, Ware MA. Cannabinoids for the Treatment of Chronic Non-Cancer Pain: An Updated Systematic Review of Randomized Controlled Trials. J Neuroimmune Pharmacol. 2015; 10:293-301</w:t>
      </w:r>
    </w:p>
  </w:footnote>
  <w:footnote w:id="17">
    <w:p w14:paraId="0560DD20" w14:textId="77777777" w:rsidR="00DA1628" w:rsidRPr="004E01D7" w:rsidRDefault="00DA1628" w:rsidP="00CF208E">
      <w:pPr>
        <w:pStyle w:val="fodnote"/>
        <w:shd w:val="clear" w:color="auto" w:fill="F9F9FB"/>
        <w:spacing w:before="40" w:beforeAutospacing="0" w:after="40" w:afterAutospacing="0"/>
        <w:rPr>
          <w:lang w:val="en-US"/>
        </w:rPr>
      </w:pPr>
      <w:r>
        <w:rPr>
          <w:rStyle w:val="Fodnotehenvisning"/>
        </w:rPr>
        <w:footnoteRef/>
      </w:r>
      <w:r>
        <w:rPr>
          <w:rFonts w:ascii="Questa-Regular" w:hAnsi="Questa-Regular"/>
          <w:color w:val="212529"/>
          <w:sz w:val="19"/>
          <w:szCs w:val="19"/>
          <w:lang w:val="en-US"/>
        </w:rPr>
        <w:t xml:space="preserve"> </w:t>
      </w:r>
      <w:r w:rsidRPr="002B66F0">
        <w:rPr>
          <w:rFonts w:ascii="Questa-Regular" w:hAnsi="Questa-Regular"/>
          <w:color w:val="212529"/>
          <w:sz w:val="19"/>
          <w:szCs w:val="19"/>
          <w:lang w:val="en-US"/>
        </w:rPr>
        <w:t>Canadian Agency for Drugs and Technologies in Health; 2016 Sep 21. Cannabinoid Buccal Spray for Chronic Non-Cancer or Neuropathic Pain: A Review of Clinical Effectiveness, Safety, and Guidelines. https://www.ncbi.nlm.nih.gov/pubmedhealth/PMH0089684/pdf/PubMedHealth_PMH0089684. pdf</w:t>
      </w:r>
    </w:p>
  </w:footnote>
  <w:footnote w:id="18">
    <w:p w14:paraId="700FDA75" w14:textId="77777777" w:rsidR="00DA1628" w:rsidRPr="002B66F0" w:rsidRDefault="00DA1628" w:rsidP="00CF208E">
      <w:pPr>
        <w:pStyle w:val="fodnote"/>
        <w:shd w:val="clear" w:color="auto" w:fill="F9F9FB"/>
        <w:spacing w:before="40" w:beforeAutospacing="0" w:after="40" w:afterAutospacing="0"/>
        <w:rPr>
          <w:rFonts w:ascii="Questa-Regular" w:hAnsi="Questa-Regular"/>
          <w:color w:val="212529"/>
          <w:sz w:val="19"/>
          <w:szCs w:val="19"/>
          <w:lang w:val="en-US"/>
        </w:rPr>
      </w:pPr>
      <w:r>
        <w:rPr>
          <w:rStyle w:val="Fodnotehenvisning"/>
        </w:rPr>
        <w:footnoteRef/>
      </w:r>
      <w:r w:rsidRPr="002B66F0">
        <w:rPr>
          <w:rFonts w:ascii="Questa-Regular" w:hAnsi="Questa-Regular"/>
          <w:color w:val="212529"/>
          <w:sz w:val="19"/>
          <w:szCs w:val="19"/>
          <w:lang w:val="en-US"/>
        </w:rPr>
        <w:t> Wallitt B, Klose P, Fitzcharles M-A et al. Cannabinoids for fibromyalgia. Cochrane Database of Systematic Reviews (2016). http://onlinelibrary.wiley.com/doi/10.1002/14651858. CD011694. pub2/full</w:t>
      </w:r>
    </w:p>
    <w:p w14:paraId="2B3C9F6F" w14:textId="77777777" w:rsidR="00DA1628" w:rsidRPr="00A0732B" w:rsidRDefault="00DA1628">
      <w:pPr>
        <w:pStyle w:val="Fodnotetekst"/>
        <w:rPr>
          <w:lang w:val="en-US"/>
        </w:rPr>
      </w:pPr>
    </w:p>
  </w:footnote>
  <w:footnote w:id="19">
    <w:p w14:paraId="4FBD3293" w14:textId="77777777" w:rsidR="00DA1628" w:rsidRPr="00693D52" w:rsidRDefault="00DA1628">
      <w:pPr>
        <w:pStyle w:val="Fodnotetekst"/>
        <w:rPr>
          <w:lang w:val="en-US"/>
        </w:rPr>
      </w:pPr>
      <w:r>
        <w:rPr>
          <w:rStyle w:val="Fodnotehenvisning"/>
        </w:rPr>
        <w:footnoteRef/>
      </w:r>
      <w:r w:rsidRPr="00693D52">
        <w:rPr>
          <w:lang w:val="en-US"/>
        </w:rPr>
        <w:t xml:space="preserve"> </w:t>
      </w:r>
      <w:r w:rsidRPr="002B66F0">
        <w:rPr>
          <w:rFonts w:ascii="Questa-Regular" w:hAnsi="Questa-Regular"/>
          <w:color w:val="212529"/>
          <w:sz w:val="19"/>
          <w:szCs w:val="19"/>
          <w:lang w:val="en-US"/>
        </w:rPr>
        <w:t>Richards BL, Whittle SL, Buchbinder R. Neuromodulators for pain management in rheumatoid arthritis. Cochrane Database of Systematic Reviews 2012. http://onlinelibrary.wiley.com/doi/10.1002/14651858. CD008921.</w:t>
      </w:r>
    </w:p>
  </w:footnote>
  <w:footnote w:id="20">
    <w:p w14:paraId="284A15A8" w14:textId="77777777" w:rsidR="00DA1628" w:rsidRPr="00D91E35" w:rsidRDefault="00DA1628" w:rsidP="00D91E35">
      <w:pPr>
        <w:pStyle w:val="fodnote"/>
        <w:shd w:val="clear" w:color="auto" w:fill="F9F9FB"/>
        <w:spacing w:before="40" w:beforeAutospacing="0" w:after="40" w:afterAutospacing="0"/>
        <w:rPr>
          <w:lang w:val="en-US"/>
        </w:rPr>
      </w:pPr>
      <w:r>
        <w:rPr>
          <w:rStyle w:val="Fodnotehenvisning"/>
        </w:rPr>
        <w:footnoteRef/>
      </w:r>
      <w:r>
        <w:rPr>
          <w:rFonts w:ascii="Questa-Regular" w:hAnsi="Questa-Regular"/>
          <w:color w:val="212529"/>
          <w:sz w:val="19"/>
          <w:szCs w:val="19"/>
          <w:lang w:val="en-US"/>
        </w:rPr>
        <w:t xml:space="preserve"> </w:t>
      </w:r>
      <w:r w:rsidRPr="002B66F0">
        <w:rPr>
          <w:rFonts w:ascii="Questa-Regular" w:hAnsi="Questa-Regular"/>
          <w:color w:val="212529"/>
          <w:sz w:val="19"/>
          <w:szCs w:val="19"/>
          <w:lang w:val="en-US"/>
        </w:rPr>
        <w:t>Fitzcharles M-A, Baerwald C, Ablin J and Häuser W. Efficacy, tolerability and safety of cannabinoids in chronic pain associated with rheumatic diseases (fibromyalgia syndrome, back pain, osteoarthritis, rheumatoid arthritis): A systematic review of randomized controlled trials. Schmerz 2016; 30: 47-61.</w:t>
      </w:r>
    </w:p>
  </w:footnote>
  <w:footnote w:id="21">
    <w:p w14:paraId="3D2DA938" w14:textId="77777777" w:rsidR="00DA1628" w:rsidRPr="00A0732B" w:rsidRDefault="00DA1628" w:rsidP="00693D52">
      <w:pPr>
        <w:autoSpaceDE w:val="0"/>
        <w:autoSpaceDN w:val="0"/>
        <w:adjustRightInd w:val="0"/>
        <w:spacing w:after="0" w:line="240" w:lineRule="auto"/>
        <w:rPr>
          <w:ins w:id="269" w:author="Sanne Have" w:date="2025-05-12T14:35:00Z"/>
          <w:rFonts w:ascii="Questa-Regular" w:hAnsi="Questa-Regular"/>
          <w:color w:val="212529"/>
          <w:sz w:val="19"/>
          <w:szCs w:val="19"/>
          <w:lang w:val="en-US"/>
        </w:rPr>
      </w:pPr>
      <w:r>
        <w:rPr>
          <w:rStyle w:val="Fodnotehenvisning"/>
        </w:rPr>
        <w:footnoteRef/>
      </w:r>
      <w:ins w:id="270" w:author="Sanne Have" w:date="2025-05-12T14:35:00Z">
        <w:r>
          <w:rPr>
            <w:lang w:val="en-US"/>
          </w:rPr>
          <w:t xml:space="preserve"> </w:t>
        </w:r>
      </w:ins>
      <w:ins w:id="271" w:author="Sanne Have" w:date="2025-05-12T15:13:00Z">
        <w:r w:rsidRPr="00A0732B">
          <w:rPr>
            <w:rFonts w:ascii="Questa-Regular" w:hAnsi="Questa-Regular" w:cstheme="minorHAnsi"/>
            <w:sz w:val="19"/>
            <w:szCs w:val="19"/>
            <w:lang w:val="en-US"/>
          </w:rPr>
          <w:t xml:space="preserve">Vela J et al. Cannabidiol treatment in hand osteoarthritis and psoriatic arthritis: a randomized, double-blind placebo-controlled trial. Pain. 2021. Dubois C et al. Medical cannabis and its efficacy/effectiveness on the management of osteoarthritis pain and function. Curr Med Res Opin, 2024. </w:t>
        </w:r>
        <w:r w:rsidRPr="00A0732B">
          <w:rPr>
            <w:rFonts w:ascii="Questa-Regular" w:hAnsi="Questa-Regular"/>
            <w:sz w:val="19"/>
            <w:szCs w:val="19"/>
            <w:lang w:val="en-US"/>
          </w:rPr>
          <w:t>Bebee B et al. The CANBACK trial: a randomised, controlled clinical trial of oral cannabidiol for people presenting to the emergency department with acute low back pain. Med J Aust. 2021</w:t>
        </w:r>
      </w:ins>
    </w:p>
    <w:p w14:paraId="1BC1A55C" w14:textId="77777777" w:rsidR="00DA1628" w:rsidRPr="00A0732B" w:rsidRDefault="00DA1628" w:rsidP="00CF208E">
      <w:pPr>
        <w:pStyle w:val="fodnote"/>
        <w:shd w:val="clear" w:color="auto" w:fill="F9F9FB"/>
        <w:spacing w:before="40" w:beforeAutospacing="0" w:after="40" w:afterAutospacing="0"/>
        <w:rPr>
          <w:rFonts w:ascii="Questa-Regular" w:hAnsi="Questa-Regular"/>
          <w:color w:val="212529"/>
          <w:sz w:val="19"/>
          <w:szCs w:val="19"/>
          <w:lang w:val="en-US"/>
        </w:rPr>
      </w:pPr>
      <w:r w:rsidRPr="00A0732B">
        <w:rPr>
          <w:rFonts w:ascii="Questa-Regular" w:hAnsi="Questa-Regular"/>
          <w:sz w:val="19"/>
          <w:szCs w:val="19"/>
          <w:lang w:val="en-US"/>
        </w:rPr>
        <w:t xml:space="preserve"> </w:t>
      </w:r>
      <w:hyperlink r:id="rId2" w:anchor="Henvisning_idc9840048-b343-4460-8f59-8147b6ba399e" w:history="1"/>
    </w:p>
    <w:p w14:paraId="6EF16FFE" w14:textId="77777777" w:rsidR="00DA1628" w:rsidRPr="00CF208E" w:rsidRDefault="00DA1628">
      <w:pPr>
        <w:pStyle w:val="Fodnotetekst"/>
        <w:rPr>
          <w:lang w:val="en-US"/>
        </w:rPr>
      </w:pPr>
    </w:p>
  </w:footnote>
  <w:footnote w:id="22">
    <w:p w14:paraId="3F625E9B" w14:textId="77777777" w:rsidR="00DA1628" w:rsidRPr="00A0732B" w:rsidRDefault="00DA1628" w:rsidP="00693D52">
      <w:pPr>
        <w:pStyle w:val="fodnote"/>
        <w:shd w:val="clear" w:color="auto" w:fill="F9F9FB"/>
        <w:spacing w:before="40" w:beforeAutospacing="0" w:after="40" w:afterAutospacing="0"/>
      </w:pPr>
      <w:r>
        <w:rPr>
          <w:rStyle w:val="Fodnotehenvisning"/>
        </w:rPr>
        <w:footnoteRef/>
      </w:r>
      <w:r w:rsidRPr="00D91E35">
        <w:rPr>
          <w:lang w:val="en-US"/>
        </w:rPr>
        <w:t xml:space="preserve"> </w:t>
      </w:r>
      <w:r w:rsidRPr="002B66F0">
        <w:rPr>
          <w:rFonts w:ascii="Questa-Regular" w:hAnsi="Questa-Regular"/>
          <w:color w:val="212529"/>
          <w:sz w:val="19"/>
          <w:szCs w:val="19"/>
          <w:lang w:val="en-US"/>
        </w:rPr>
        <w:t xml:space="preserve">Beaulieu P. Effects of nabilone, a synthetic cannabinoid, on postoperative pain Can J Anaesth. </w:t>
      </w:r>
      <w:r w:rsidRPr="00A0732B">
        <w:rPr>
          <w:rFonts w:ascii="Questa-Regular" w:hAnsi="Questa-Regular"/>
          <w:color w:val="212529"/>
          <w:sz w:val="19"/>
          <w:szCs w:val="19"/>
        </w:rPr>
        <w:t>2006 Aug; 53(8):769-75</w:t>
      </w:r>
    </w:p>
  </w:footnote>
  <w:footnote w:id="23">
    <w:p w14:paraId="3BD4398C" w14:textId="77777777" w:rsidR="00DA1628" w:rsidRPr="00D91E35" w:rsidRDefault="00DA1628">
      <w:pPr>
        <w:pStyle w:val="Fodnotetekst"/>
      </w:pPr>
      <w:r>
        <w:rPr>
          <w:rStyle w:val="Fodnotehenvisning"/>
        </w:rPr>
        <w:footnoteRef/>
      </w:r>
      <w:r w:rsidRPr="00D91E35">
        <w:t xml:space="preserve"> </w:t>
      </w:r>
      <w:r>
        <w:rPr>
          <w:rFonts w:ascii="Questa-Regular" w:hAnsi="Questa-Regular"/>
          <w:color w:val="212529"/>
          <w:sz w:val="19"/>
          <w:szCs w:val="19"/>
        </w:rPr>
        <w:t>RADS vejledning og baggrundsnotat om Sativex: http://www.regioner.dk/media/1898/20121220-d-behandlingsvejledning_nabiximols_godkendt-af-rads.pdf og http://www.regioner.dk/media/1899/baggrundsnotat-for-symptomlindrende-behandling-af-multipel-sklerose-med-nabiximols.pdf</w:t>
      </w:r>
    </w:p>
  </w:footnote>
  <w:footnote w:id="24">
    <w:p w14:paraId="57B09683" w14:textId="77777777" w:rsidR="00DA1628" w:rsidRPr="001D140A" w:rsidRDefault="00DA1628">
      <w:pPr>
        <w:pStyle w:val="Fodnotetekst"/>
      </w:pPr>
      <w:r>
        <w:rPr>
          <w:rStyle w:val="Fodnotehenvisning"/>
        </w:rPr>
        <w:footnoteRef/>
      </w:r>
      <w:r w:rsidRPr="00D91E35">
        <w:t xml:space="preserve"> </w:t>
      </w:r>
      <w:r>
        <w:rPr>
          <w:rFonts w:ascii="Questa-Regular" w:hAnsi="Questa-Regular"/>
          <w:color w:val="212529"/>
          <w:sz w:val="19"/>
          <w:szCs w:val="19"/>
        </w:rPr>
        <w:t xml:space="preserve">Snedecor SJ, Sudharshan L, Cappelleri JC et al. </w:t>
      </w:r>
      <w:r w:rsidRPr="002B66F0">
        <w:rPr>
          <w:rFonts w:ascii="Questa-Regular" w:hAnsi="Questa-Regular"/>
          <w:color w:val="212529"/>
          <w:sz w:val="19"/>
          <w:szCs w:val="19"/>
          <w:lang w:val="en-US"/>
        </w:rPr>
        <w:t xml:space="preserve">Systematic review and comparison of pharmacologic therapies for neuropathic pain associated with spinal cord injury. </w:t>
      </w:r>
      <w:r w:rsidRPr="001D140A">
        <w:rPr>
          <w:rFonts w:ascii="Questa-Regular" w:hAnsi="Questa-Regular"/>
          <w:color w:val="212529"/>
          <w:sz w:val="19"/>
          <w:szCs w:val="19"/>
        </w:rPr>
        <w:t>J Pain Res. 2013:6; 539–547</w:t>
      </w:r>
    </w:p>
  </w:footnote>
  <w:footnote w:id="25">
    <w:p w14:paraId="2C8AF396" w14:textId="77777777" w:rsidR="00DA1628" w:rsidRPr="001D140A" w:rsidRDefault="00DA1628" w:rsidP="00D91E35">
      <w:pPr>
        <w:pStyle w:val="fodnote"/>
        <w:shd w:val="clear" w:color="auto" w:fill="F9F9FB"/>
        <w:spacing w:before="40" w:beforeAutospacing="0" w:after="40" w:afterAutospacing="0"/>
      </w:pPr>
      <w:r>
        <w:rPr>
          <w:rStyle w:val="Fodnotehenvisning"/>
        </w:rPr>
        <w:footnoteRef/>
      </w:r>
      <w:r w:rsidRPr="001D140A">
        <w:t xml:space="preserve"> </w:t>
      </w:r>
      <w:r w:rsidRPr="001D140A">
        <w:rPr>
          <w:rFonts w:ascii="Questa-Regular" w:hAnsi="Questa-Regular"/>
          <w:color w:val="212529"/>
          <w:sz w:val="19"/>
          <w:szCs w:val="19"/>
        </w:rPr>
        <w:t>Clinicaltrials.gov NCT01606202.</w:t>
      </w:r>
    </w:p>
  </w:footnote>
  <w:footnote w:id="26">
    <w:p w14:paraId="69AF8CB8" w14:textId="77777777" w:rsidR="00DA1628" w:rsidRPr="00D91E35" w:rsidRDefault="00DA1628">
      <w:pPr>
        <w:pStyle w:val="Fodnotetekst"/>
      </w:pPr>
      <w:r>
        <w:rPr>
          <w:rStyle w:val="Fodnotehenvisning"/>
        </w:rPr>
        <w:footnoteRef/>
      </w:r>
      <w:r w:rsidRPr="00D91E35">
        <w:t xml:space="preserve"> </w:t>
      </w:r>
      <w:r>
        <w:rPr>
          <w:rFonts w:ascii="Questa-Regular" w:hAnsi="Questa-Regular"/>
          <w:color w:val="212529"/>
          <w:sz w:val="19"/>
          <w:szCs w:val="19"/>
        </w:rPr>
        <w:t xml:space="preserve">Andresen SR, Biering-Sørensen F Hagen EM et al. </w:t>
      </w:r>
      <w:r w:rsidRPr="002B66F0">
        <w:rPr>
          <w:rFonts w:ascii="Questa-Regular" w:hAnsi="Questa-Regular"/>
          <w:color w:val="212529"/>
          <w:sz w:val="19"/>
          <w:szCs w:val="19"/>
          <w:lang w:val="en-US"/>
        </w:rPr>
        <w:t xml:space="preserve">Cannabis use in persons with traumatic spinal cord injury in Denmark. </w:t>
      </w:r>
      <w:r>
        <w:rPr>
          <w:rFonts w:ascii="Questa-Regular" w:hAnsi="Questa-Regular"/>
          <w:color w:val="212529"/>
          <w:sz w:val="19"/>
          <w:szCs w:val="19"/>
        </w:rPr>
        <w:t>J Rehabil Med 2017; 49:152-160. https://www.medicaljournals.se/jrm/content/html/10.2340/16501977-210</w:t>
      </w:r>
    </w:p>
  </w:footnote>
  <w:footnote w:id="27">
    <w:p w14:paraId="0EB656C6" w14:textId="77777777" w:rsidR="00DA1628" w:rsidRPr="00F17993" w:rsidRDefault="00DA1628">
      <w:pPr>
        <w:pStyle w:val="Fodnotetekst"/>
        <w:rPr>
          <w:lang w:val="en-US"/>
        </w:rPr>
      </w:pPr>
      <w:r>
        <w:rPr>
          <w:rStyle w:val="Fodnotehenvisning"/>
        </w:rPr>
        <w:footnoteRef/>
      </w:r>
      <w:r w:rsidRPr="00F17993">
        <w:t xml:space="preserve"> </w:t>
      </w:r>
      <w:r>
        <w:rPr>
          <w:rFonts w:ascii="Questa-Regular" w:hAnsi="Questa-Regular"/>
          <w:color w:val="212529"/>
          <w:sz w:val="19"/>
          <w:szCs w:val="19"/>
        </w:rPr>
        <w:t xml:space="preserve">Smith LA,*, Azariah F, Lavender VTC et al. </w:t>
      </w:r>
      <w:r w:rsidRPr="002B66F0">
        <w:rPr>
          <w:rFonts w:ascii="Questa-Regular" w:hAnsi="Questa-Regular"/>
          <w:color w:val="212529"/>
          <w:sz w:val="19"/>
          <w:szCs w:val="19"/>
          <w:lang w:val="en-US"/>
        </w:rPr>
        <w:t>Cannabinoids for nausea and vomiting in adults with cancer receiving chemotherapy. Cochrane Database of Systematic Reviews 2015.</w:t>
      </w:r>
      <w:r>
        <w:rPr>
          <w:rFonts w:ascii="Questa-Regular" w:hAnsi="Questa-Regular"/>
          <w:color w:val="212529"/>
          <w:sz w:val="19"/>
          <w:szCs w:val="19"/>
          <w:lang w:val="en-US"/>
        </w:rPr>
        <w:t xml:space="preserve"> </w:t>
      </w:r>
      <w:r w:rsidRPr="00F17993">
        <w:rPr>
          <w:rFonts w:ascii="Questa-Regular" w:hAnsi="Questa-Regular"/>
          <w:color w:val="212529"/>
          <w:sz w:val="19"/>
          <w:szCs w:val="19"/>
          <w:lang w:val="en-US"/>
        </w:rPr>
        <w:t xml:space="preserve">http://onlinelibrary.wiley.com/wol1/doi/10.1002/14651858. </w:t>
      </w:r>
      <w:r w:rsidRPr="002B66F0">
        <w:rPr>
          <w:rFonts w:ascii="Questa-Regular" w:hAnsi="Questa-Regular"/>
          <w:color w:val="212529"/>
          <w:sz w:val="19"/>
          <w:szCs w:val="19"/>
          <w:lang w:val="en-US"/>
        </w:rPr>
        <w:t>CD009464. pub2/full</w:t>
      </w:r>
    </w:p>
  </w:footnote>
  <w:footnote w:id="28">
    <w:p w14:paraId="042B9AF0" w14:textId="77777777" w:rsidR="00DA1628" w:rsidRPr="00F17993" w:rsidRDefault="00DA1628">
      <w:pPr>
        <w:pStyle w:val="Fodnotetekst"/>
        <w:rPr>
          <w:lang w:val="en-US"/>
        </w:rPr>
      </w:pPr>
      <w:r>
        <w:rPr>
          <w:rStyle w:val="Fodnotehenvisning"/>
        </w:rPr>
        <w:footnoteRef/>
      </w:r>
      <w:r w:rsidRPr="00F17993">
        <w:rPr>
          <w:lang w:val="en-US"/>
        </w:rPr>
        <w:t xml:space="preserve"> </w:t>
      </w:r>
      <w:r w:rsidRPr="002B66F0">
        <w:rPr>
          <w:rFonts w:ascii="Questa-Regular" w:hAnsi="Questa-Regular"/>
          <w:color w:val="212529"/>
          <w:sz w:val="19"/>
          <w:szCs w:val="19"/>
          <w:lang w:val="en-US"/>
        </w:rPr>
        <w:t xml:space="preserve">Orrin Devinsky, M. D., J. Helen Cross, Ph. D., F. R. C. P. C. H., Linda Laux, M. D., Eric Marsh, M. D., Ian Miller, M. D., Rima Nabbout, M. D., Ingrid E. Scheffer, M. B., B. S., Ph. D., Elizabeth A. Thiele, M. D., Ph. D., and Stephen Wright, M. D., for the Cannabidiol in Dravet Syndrome Study Group, Trial of Cannabidiol for Drug-Resistant Seizures in the Dravet Syndrome. New England Journal of Medicine 25. maj 2017. </w:t>
      </w:r>
      <w:hyperlink r:id="rId3" w:history="1">
        <w:r w:rsidRPr="00142AB9">
          <w:rPr>
            <w:rStyle w:val="Hyperlink"/>
            <w:rFonts w:ascii="Questa-Regular" w:hAnsi="Questa-Regular"/>
            <w:sz w:val="19"/>
            <w:szCs w:val="19"/>
            <w:lang w:val="en-US"/>
          </w:rPr>
          <w:t>http://www.nejm.org/doi/full/10.1056/NEJMoa1611618</w:t>
        </w:r>
      </w:hyperlink>
    </w:p>
  </w:footnote>
  <w:footnote w:id="29">
    <w:p w14:paraId="17E394B9" w14:textId="77777777" w:rsidR="00DA1628" w:rsidRPr="001D140A" w:rsidRDefault="00DA1628" w:rsidP="00F17993">
      <w:pPr>
        <w:pStyle w:val="fodnote"/>
        <w:shd w:val="clear" w:color="auto" w:fill="F9F9FB"/>
        <w:spacing w:before="40" w:beforeAutospacing="0" w:after="40" w:afterAutospacing="0"/>
      </w:pPr>
      <w:r>
        <w:rPr>
          <w:rStyle w:val="Fodnotehenvisning"/>
        </w:rPr>
        <w:footnoteRef/>
      </w:r>
      <w:r w:rsidRPr="00F17993">
        <w:rPr>
          <w:lang w:val="en-US"/>
        </w:rPr>
        <w:t xml:space="preserve"> </w:t>
      </w:r>
      <w:r w:rsidRPr="002B66F0">
        <w:rPr>
          <w:rFonts w:ascii="Questa-Regular" w:hAnsi="Questa-Regular"/>
          <w:color w:val="212529"/>
          <w:sz w:val="19"/>
          <w:szCs w:val="19"/>
          <w:lang w:val="en-US"/>
        </w:rPr>
        <w:t xml:space="preserve">Feingold D, Goor-Aryeh I, Bril S, et al. Problematic use of prescription opioids and medicinal cannabis among patients suffering from chronic pain. </w:t>
      </w:r>
      <w:r w:rsidRPr="00F17993">
        <w:rPr>
          <w:rFonts w:ascii="Questa-Regular" w:hAnsi="Questa-Regular"/>
          <w:color w:val="212529"/>
          <w:sz w:val="19"/>
          <w:szCs w:val="19"/>
        </w:rPr>
        <w:t>Pain Medicine 2017; 18:294-306.</w:t>
      </w:r>
    </w:p>
  </w:footnote>
  <w:footnote w:id="30">
    <w:p w14:paraId="10CD4524" w14:textId="77777777" w:rsidR="00DA1628" w:rsidRDefault="00DA1628" w:rsidP="00D838E1">
      <w:pPr>
        <w:pStyle w:val="fodnote"/>
        <w:shd w:val="clear" w:color="auto" w:fill="F9F9FB"/>
        <w:spacing w:before="40" w:beforeAutospacing="0" w:after="40" w:afterAutospacing="0"/>
        <w:rPr>
          <w:rFonts w:ascii="Questa-Regular" w:hAnsi="Questa-Regular"/>
          <w:color w:val="212529"/>
          <w:sz w:val="19"/>
          <w:szCs w:val="19"/>
        </w:rPr>
      </w:pPr>
      <w:r>
        <w:rPr>
          <w:rStyle w:val="Fodnotehenvisning"/>
        </w:rPr>
        <w:footnoteRef/>
      </w:r>
      <w:r w:rsidRPr="00D838E1">
        <w:t xml:space="preserve"> </w:t>
      </w:r>
      <w:r>
        <w:rPr>
          <w:rFonts w:ascii="Questa-Regular" w:hAnsi="Questa-Regular"/>
          <w:color w:val="212529"/>
          <w:sz w:val="19"/>
          <w:szCs w:val="19"/>
        </w:rPr>
        <w:t>Indenrigs- og sundhedsministeriets information om ”Medicin med på rejse”: http://www.sum.dk/Sundhed/Medicin-og-apoteker/Medbringelse-af-medicin-paa-rejse.aspx</w:t>
      </w:r>
    </w:p>
    <w:p w14:paraId="2DE237F1" w14:textId="77777777" w:rsidR="00DA1628" w:rsidRPr="00D838E1" w:rsidRDefault="00DA1628">
      <w:pPr>
        <w:pStyle w:val="Fodnotetekst"/>
      </w:pPr>
    </w:p>
  </w:footnote>
  <w:footnote w:id="31">
    <w:p w14:paraId="5A88E56D" w14:textId="77777777" w:rsidR="00DA1628" w:rsidRPr="00693D52" w:rsidRDefault="00DA1628" w:rsidP="00EA0AE6">
      <w:pPr>
        <w:pStyle w:val="Kommentartekst"/>
        <w:rPr>
          <w:ins w:id="323" w:author="Sanne Have" w:date="2025-06-04T08:40:00Z"/>
          <w:rFonts w:ascii="Questa-Regular" w:hAnsi="Questa-Regular"/>
          <w:sz w:val="18"/>
          <w:szCs w:val="18"/>
          <w:lang w:val="en-US"/>
        </w:rPr>
      </w:pPr>
      <w:ins w:id="324" w:author="Sanne Have" w:date="2025-06-04T08:40:00Z">
        <w:r>
          <w:rPr>
            <w:rStyle w:val="Fodnotehenvisning"/>
          </w:rPr>
          <w:footnoteRef/>
        </w:r>
        <w:r w:rsidRPr="002E5762">
          <w:rPr>
            <w:lang w:val="en-US"/>
          </w:rPr>
          <w:t xml:space="preserve"> </w:t>
        </w:r>
        <w:r w:rsidRPr="002E5762">
          <w:rPr>
            <w:rFonts w:ascii="Questa-Regular" w:hAnsi="Questa-Regular"/>
            <w:sz w:val="18"/>
            <w:szCs w:val="18"/>
            <w:lang w:val="en-US"/>
          </w:rPr>
          <w:t>Prenatal Cannabis Use and Neonatal Outcomes: A Systematic Review and Meta-Analysis.</w:t>
        </w:r>
        <w:r>
          <w:rPr>
            <w:rFonts w:ascii="Questa-Regular" w:hAnsi="Questa-Regular"/>
            <w:sz w:val="18"/>
            <w:szCs w:val="18"/>
            <w:lang w:val="en-US"/>
          </w:rPr>
          <w:t xml:space="preserve"> </w:t>
        </w:r>
        <w:r w:rsidRPr="002E5762">
          <w:rPr>
            <w:rFonts w:ascii="Questa-Regular" w:hAnsi="Questa-Regular"/>
            <w:sz w:val="18"/>
            <w:szCs w:val="18"/>
            <w:lang w:val="en-US"/>
          </w:rPr>
          <w:t>Lo JO, Ayers CK, Yeddala S, Shaw B, Robalino S, Ward R, Kansagara D. JAMA Pediatr. 2025 May 5</w:t>
        </w:r>
        <w:r>
          <w:rPr>
            <w:rFonts w:ascii="Questa-Regular" w:hAnsi="Questa-Regular"/>
            <w:sz w:val="18"/>
            <w:szCs w:val="18"/>
            <w:lang w:val="en-US"/>
          </w:rPr>
          <w:t xml:space="preserve">. </w:t>
        </w:r>
      </w:ins>
    </w:p>
  </w:footnote>
  <w:footnote w:id="32">
    <w:p w14:paraId="50D66E5F" w14:textId="77777777" w:rsidR="00DA1628" w:rsidRPr="001D140A" w:rsidRDefault="00DA1628">
      <w:pPr>
        <w:pStyle w:val="Fodnotetekst"/>
        <w:rPr>
          <w:lang w:val="en-US"/>
        </w:rPr>
      </w:pPr>
      <w:r>
        <w:rPr>
          <w:rStyle w:val="Fodnotehenvisning"/>
        </w:rPr>
        <w:footnoteRef/>
      </w:r>
      <w:r w:rsidRPr="00D838E1">
        <w:rPr>
          <w:lang w:val="en-US"/>
        </w:rPr>
        <w:t xml:space="preserve"> </w:t>
      </w:r>
      <w:r w:rsidRPr="002B66F0">
        <w:rPr>
          <w:rFonts w:ascii="Questa-Regular" w:hAnsi="Questa-Regular"/>
          <w:color w:val="212529"/>
          <w:sz w:val="19"/>
          <w:szCs w:val="19"/>
          <w:lang w:val="en-US"/>
        </w:rPr>
        <w:t>McLemore GL, Richardson KA. Data from three prospective longitudinal human cohorts of prenatal marijuana exposure and offspring outcomes from the fetal period through young adulthood. Data in Brief 2016; 9: 753–757. http://dx.doi.org/10.1016/j.dib. 2016.10.005</w:t>
      </w:r>
    </w:p>
  </w:footnote>
  <w:footnote w:id="33">
    <w:p w14:paraId="4D55224E" w14:textId="77777777" w:rsidR="00DA1628" w:rsidRPr="00D838E1" w:rsidRDefault="00DA1628">
      <w:pPr>
        <w:pStyle w:val="Fodnotetekst"/>
        <w:rPr>
          <w:lang w:val="en-US"/>
        </w:rPr>
      </w:pPr>
      <w:r>
        <w:rPr>
          <w:rStyle w:val="Fodnotehenvisning"/>
        </w:rPr>
        <w:footnoteRef/>
      </w:r>
      <w:r w:rsidRPr="00D838E1">
        <w:rPr>
          <w:lang w:val="en-US"/>
        </w:rPr>
        <w:t xml:space="preserve"> </w:t>
      </w:r>
      <w:r w:rsidRPr="002B66F0">
        <w:rPr>
          <w:rFonts w:ascii="Questa-Regular" w:hAnsi="Questa-Regular"/>
          <w:color w:val="212529"/>
          <w:sz w:val="19"/>
          <w:szCs w:val="19"/>
          <w:lang w:val="en-US"/>
        </w:rPr>
        <w:t>Orrin Devinsky, M. D., J. Helen Cross, Ph. D., F. R. C. P. C. H., Linda Laux, M. D., Eric Marsh, M. D., Ian Miller, M. D., Rima Nabbout, M. D., Ingrid E. Scheffer, M. B., B. S., Ph. D., Elizabeth A. Thiele, M. D., Ph. D., and Stephen Wright, M. D., for the Cannabidiol in Dravet Syndrome Study Group, Trial of Cannabidiol for Drug-Resistant Seizures in the Dravet Syndrome. New England Journal of Medicine 25. maj 2017. http://www.nejm.org/doi/full/10.1056/NEJMoa1611618</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B44566"/>
    <w:multiLevelType w:val="hybridMultilevel"/>
    <w:tmpl w:val="35AA1A98"/>
    <w:lvl w:ilvl="0" w:tplc="04090001">
      <w:start w:val="1"/>
      <w:numFmt w:val="bullet"/>
      <w:lvlText w:val=""/>
      <w:lvlJc w:val="left"/>
      <w:pPr>
        <w:tabs>
          <w:tab w:val="num" w:pos="720"/>
        </w:tabs>
        <w:ind w:left="720" w:hanging="360"/>
      </w:pPr>
      <w:rPr>
        <w:rFonts w:ascii="Symbol" w:hAnsi="Symbol"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Times New Roman" w:hint="default"/>
      </w:rPr>
    </w:lvl>
    <w:lvl w:ilvl="3" w:tplc="04090001">
      <w:start w:val="1"/>
      <w:numFmt w:val="bullet"/>
      <w:lvlText w:val=""/>
      <w:lvlJc w:val="left"/>
      <w:pPr>
        <w:tabs>
          <w:tab w:val="num" w:pos="2880"/>
        </w:tabs>
        <w:ind w:left="2880" w:hanging="360"/>
      </w:pPr>
      <w:rPr>
        <w:rFonts w:ascii="Symbol" w:hAnsi="Symbol" w:cs="Times New Roman"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Times New Roman" w:hint="default"/>
      </w:rPr>
    </w:lvl>
    <w:lvl w:ilvl="6" w:tplc="04090001">
      <w:start w:val="1"/>
      <w:numFmt w:val="bullet"/>
      <w:lvlText w:val=""/>
      <w:lvlJc w:val="left"/>
      <w:pPr>
        <w:tabs>
          <w:tab w:val="num" w:pos="5040"/>
        </w:tabs>
        <w:ind w:left="5040" w:hanging="360"/>
      </w:pPr>
      <w:rPr>
        <w:rFonts w:ascii="Symbol" w:hAnsi="Symbol" w:cs="Times New Roman"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Times New Roman" w:hint="default"/>
      </w:rPr>
    </w:lvl>
  </w:abstractNum>
  <w:abstractNum w:abstractNumId="1" w15:restartNumberingAfterBreak="0">
    <w:nsid w:val="11EC4896"/>
    <w:multiLevelType w:val="hybridMultilevel"/>
    <w:tmpl w:val="A22E263E"/>
    <w:lvl w:ilvl="0" w:tplc="73060F3A">
      <w:numFmt w:val="bullet"/>
      <w:lvlText w:val="-"/>
      <w:lvlJc w:val="left"/>
      <w:pPr>
        <w:ind w:left="530" w:hanging="360"/>
      </w:pPr>
      <w:rPr>
        <w:rFonts w:ascii="Questa-Regular" w:eastAsiaTheme="minorHAnsi" w:hAnsi="Questa-Regular" w:cstheme="minorBidi" w:hint="default"/>
      </w:rPr>
    </w:lvl>
    <w:lvl w:ilvl="1" w:tplc="04060003" w:tentative="1">
      <w:start w:val="1"/>
      <w:numFmt w:val="bullet"/>
      <w:lvlText w:val="o"/>
      <w:lvlJc w:val="left"/>
      <w:pPr>
        <w:ind w:left="1250" w:hanging="360"/>
      </w:pPr>
      <w:rPr>
        <w:rFonts w:ascii="Courier New" w:hAnsi="Courier New" w:cs="Courier New" w:hint="default"/>
      </w:rPr>
    </w:lvl>
    <w:lvl w:ilvl="2" w:tplc="04060005" w:tentative="1">
      <w:start w:val="1"/>
      <w:numFmt w:val="bullet"/>
      <w:lvlText w:val=""/>
      <w:lvlJc w:val="left"/>
      <w:pPr>
        <w:ind w:left="1970" w:hanging="360"/>
      </w:pPr>
      <w:rPr>
        <w:rFonts w:ascii="Wingdings" w:hAnsi="Wingdings" w:hint="default"/>
      </w:rPr>
    </w:lvl>
    <w:lvl w:ilvl="3" w:tplc="04060001" w:tentative="1">
      <w:start w:val="1"/>
      <w:numFmt w:val="bullet"/>
      <w:lvlText w:val=""/>
      <w:lvlJc w:val="left"/>
      <w:pPr>
        <w:ind w:left="2690" w:hanging="360"/>
      </w:pPr>
      <w:rPr>
        <w:rFonts w:ascii="Symbol" w:hAnsi="Symbol" w:hint="default"/>
      </w:rPr>
    </w:lvl>
    <w:lvl w:ilvl="4" w:tplc="04060003" w:tentative="1">
      <w:start w:val="1"/>
      <w:numFmt w:val="bullet"/>
      <w:lvlText w:val="o"/>
      <w:lvlJc w:val="left"/>
      <w:pPr>
        <w:ind w:left="3410" w:hanging="360"/>
      </w:pPr>
      <w:rPr>
        <w:rFonts w:ascii="Courier New" w:hAnsi="Courier New" w:cs="Courier New" w:hint="default"/>
      </w:rPr>
    </w:lvl>
    <w:lvl w:ilvl="5" w:tplc="04060005" w:tentative="1">
      <w:start w:val="1"/>
      <w:numFmt w:val="bullet"/>
      <w:lvlText w:val=""/>
      <w:lvlJc w:val="left"/>
      <w:pPr>
        <w:ind w:left="4130" w:hanging="360"/>
      </w:pPr>
      <w:rPr>
        <w:rFonts w:ascii="Wingdings" w:hAnsi="Wingdings" w:hint="default"/>
      </w:rPr>
    </w:lvl>
    <w:lvl w:ilvl="6" w:tplc="04060001" w:tentative="1">
      <w:start w:val="1"/>
      <w:numFmt w:val="bullet"/>
      <w:lvlText w:val=""/>
      <w:lvlJc w:val="left"/>
      <w:pPr>
        <w:ind w:left="4850" w:hanging="360"/>
      </w:pPr>
      <w:rPr>
        <w:rFonts w:ascii="Symbol" w:hAnsi="Symbol" w:hint="default"/>
      </w:rPr>
    </w:lvl>
    <w:lvl w:ilvl="7" w:tplc="04060003" w:tentative="1">
      <w:start w:val="1"/>
      <w:numFmt w:val="bullet"/>
      <w:lvlText w:val="o"/>
      <w:lvlJc w:val="left"/>
      <w:pPr>
        <w:ind w:left="5570" w:hanging="360"/>
      </w:pPr>
      <w:rPr>
        <w:rFonts w:ascii="Courier New" w:hAnsi="Courier New" w:cs="Courier New" w:hint="default"/>
      </w:rPr>
    </w:lvl>
    <w:lvl w:ilvl="8" w:tplc="04060005" w:tentative="1">
      <w:start w:val="1"/>
      <w:numFmt w:val="bullet"/>
      <w:lvlText w:val=""/>
      <w:lvlJc w:val="left"/>
      <w:pPr>
        <w:ind w:left="6290" w:hanging="360"/>
      </w:pPr>
      <w:rPr>
        <w:rFonts w:ascii="Wingdings" w:hAnsi="Wingdings" w:hint="default"/>
      </w:rPr>
    </w:lvl>
  </w:abstractNum>
  <w:abstractNum w:abstractNumId="2" w15:restartNumberingAfterBreak="0">
    <w:nsid w:val="22D33ED5"/>
    <w:multiLevelType w:val="hybridMultilevel"/>
    <w:tmpl w:val="47CCAD7E"/>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 w15:restartNumberingAfterBreak="0">
    <w:nsid w:val="2EF472B1"/>
    <w:multiLevelType w:val="hybridMultilevel"/>
    <w:tmpl w:val="94ECC0B0"/>
    <w:lvl w:ilvl="0" w:tplc="04060001">
      <w:start w:val="1"/>
      <w:numFmt w:val="bullet"/>
      <w:lvlText w:val=""/>
      <w:lvlJc w:val="left"/>
      <w:pPr>
        <w:ind w:left="765" w:hanging="360"/>
      </w:pPr>
      <w:rPr>
        <w:rFonts w:ascii="Symbol" w:hAnsi="Symbol" w:hint="default"/>
      </w:rPr>
    </w:lvl>
    <w:lvl w:ilvl="1" w:tplc="04060003" w:tentative="1">
      <w:start w:val="1"/>
      <w:numFmt w:val="bullet"/>
      <w:lvlText w:val="o"/>
      <w:lvlJc w:val="left"/>
      <w:pPr>
        <w:ind w:left="1485" w:hanging="360"/>
      </w:pPr>
      <w:rPr>
        <w:rFonts w:ascii="Courier New" w:hAnsi="Courier New" w:cs="Courier New" w:hint="default"/>
      </w:rPr>
    </w:lvl>
    <w:lvl w:ilvl="2" w:tplc="04060005" w:tentative="1">
      <w:start w:val="1"/>
      <w:numFmt w:val="bullet"/>
      <w:lvlText w:val=""/>
      <w:lvlJc w:val="left"/>
      <w:pPr>
        <w:ind w:left="2205" w:hanging="360"/>
      </w:pPr>
      <w:rPr>
        <w:rFonts w:ascii="Wingdings" w:hAnsi="Wingdings" w:hint="default"/>
      </w:rPr>
    </w:lvl>
    <w:lvl w:ilvl="3" w:tplc="04060001" w:tentative="1">
      <w:start w:val="1"/>
      <w:numFmt w:val="bullet"/>
      <w:lvlText w:val=""/>
      <w:lvlJc w:val="left"/>
      <w:pPr>
        <w:ind w:left="2925" w:hanging="360"/>
      </w:pPr>
      <w:rPr>
        <w:rFonts w:ascii="Symbol" w:hAnsi="Symbol" w:hint="default"/>
      </w:rPr>
    </w:lvl>
    <w:lvl w:ilvl="4" w:tplc="04060003" w:tentative="1">
      <w:start w:val="1"/>
      <w:numFmt w:val="bullet"/>
      <w:lvlText w:val="o"/>
      <w:lvlJc w:val="left"/>
      <w:pPr>
        <w:ind w:left="3645" w:hanging="360"/>
      </w:pPr>
      <w:rPr>
        <w:rFonts w:ascii="Courier New" w:hAnsi="Courier New" w:cs="Courier New" w:hint="default"/>
      </w:rPr>
    </w:lvl>
    <w:lvl w:ilvl="5" w:tplc="04060005" w:tentative="1">
      <w:start w:val="1"/>
      <w:numFmt w:val="bullet"/>
      <w:lvlText w:val=""/>
      <w:lvlJc w:val="left"/>
      <w:pPr>
        <w:ind w:left="4365" w:hanging="360"/>
      </w:pPr>
      <w:rPr>
        <w:rFonts w:ascii="Wingdings" w:hAnsi="Wingdings" w:hint="default"/>
      </w:rPr>
    </w:lvl>
    <w:lvl w:ilvl="6" w:tplc="04060001" w:tentative="1">
      <w:start w:val="1"/>
      <w:numFmt w:val="bullet"/>
      <w:lvlText w:val=""/>
      <w:lvlJc w:val="left"/>
      <w:pPr>
        <w:ind w:left="5085" w:hanging="360"/>
      </w:pPr>
      <w:rPr>
        <w:rFonts w:ascii="Symbol" w:hAnsi="Symbol" w:hint="default"/>
      </w:rPr>
    </w:lvl>
    <w:lvl w:ilvl="7" w:tplc="04060003" w:tentative="1">
      <w:start w:val="1"/>
      <w:numFmt w:val="bullet"/>
      <w:lvlText w:val="o"/>
      <w:lvlJc w:val="left"/>
      <w:pPr>
        <w:ind w:left="5805" w:hanging="360"/>
      </w:pPr>
      <w:rPr>
        <w:rFonts w:ascii="Courier New" w:hAnsi="Courier New" w:cs="Courier New" w:hint="default"/>
      </w:rPr>
    </w:lvl>
    <w:lvl w:ilvl="8" w:tplc="04060005" w:tentative="1">
      <w:start w:val="1"/>
      <w:numFmt w:val="bullet"/>
      <w:lvlText w:val=""/>
      <w:lvlJc w:val="left"/>
      <w:pPr>
        <w:ind w:left="6525" w:hanging="360"/>
      </w:pPr>
      <w:rPr>
        <w:rFonts w:ascii="Wingdings" w:hAnsi="Wingdings" w:hint="default"/>
      </w:rPr>
    </w:lvl>
  </w:abstractNum>
  <w:abstractNum w:abstractNumId="4" w15:restartNumberingAfterBreak="0">
    <w:nsid w:val="564E2E9A"/>
    <w:multiLevelType w:val="hybridMultilevel"/>
    <w:tmpl w:val="6EBEE2B6"/>
    <w:lvl w:ilvl="0" w:tplc="04060001">
      <w:start w:val="1"/>
      <w:numFmt w:val="bullet"/>
      <w:lvlText w:val=""/>
      <w:lvlJc w:val="left"/>
      <w:pPr>
        <w:ind w:left="720" w:hanging="360"/>
      </w:pPr>
      <w:rPr>
        <w:rFonts w:ascii="Symbol" w:hAnsi="Symbol" w:hint="default"/>
      </w:rPr>
    </w:lvl>
    <w:lvl w:ilvl="1" w:tplc="04060003">
      <w:start w:val="1"/>
      <w:numFmt w:val="bullet"/>
      <w:lvlText w:val="o"/>
      <w:lvlJc w:val="left"/>
      <w:pPr>
        <w:ind w:left="1440" w:hanging="360"/>
      </w:pPr>
      <w:rPr>
        <w:rFonts w:ascii="Courier New" w:hAnsi="Courier New" w:cs="Courier New" w:hint="default"/>
      </w:rPr>
    </w:lvl>
    <w:lvl w:ilvl="2" w:tplc="04060005">
      <w:start w:val="1"/>
      <w:numFmt w:val="bullet"/>
      <w:lvlText w:val=""/>
      <w:lvlJc w:val="left"/>
      <w:pPr>
        <w:ind w:left="2160" w:hanging="360"/>
      </w:pPr>
      <w:rPr>
        <w:rFonts w:ascii="Wingdings" w:hAnsi="Wingdings" w:hint="default"/>
      </w:rPr>
    </w:lvl>
    <w:lvl w:ilvl="3" w:tplc="04060001">
      <w:start w:val="1"/>
      <w:numFmt w:val="bullet"/>
      <w:lvlText w:val=""/>
      <w:lvlJc w:val="left"/>
      <w:pPr>
        <w:ind w:left="2880" w:hanging="360"/>
      </w:pPr>
      <w:rPr>
        <w:rFonts w:ascii="Symbol" w:hAnsi="Symbol" w:hint="default"/>
      </w:rPr>
    </w:lvl>
    <w:lvl w:ilvl="4" w:tplc="04060003">
      <w:start w:val="1"/>
      <w:numFmt w:val="bullet"/>
      <w:lvlText w:val="o"/>
      <w:lvlJc w:val="left"/>
      <w:pPr>
        <w:ind w:left="3600" w:hanging="360"/>
      </w:pPr>
      <w:rPr>
        <w:rFonts w:ascii="Courier New" w:hAnsi="Courier New" w:cs="Courier New" w:hint="default"/>
      </w:rPr>
    </w:lvl>
    <w:lvl w:ilvl="5" w:tplc="04060005">
      <w:start w:val="1"/>
      <w:numFmt w:val="bullet"/>
      <w:lvlText w:val=""/>
      <w:lvlJc w:val="left"/>
      <w:pPr>
        <w:ind w:left="4320" w:hanging="360"/>
      </w:pPr>
      <w:rPr>
        <w:rFonts w:ascii="Wingdings" w:hAnsi="Wingdings" w:hint="default"/>
      </w:rPr>
    </w:lvl>
    <w:lvl w:ilvl="6" w:tplc="04060001">
      <w:start w:val="1"/>
      <w:numFmt w:val="bullet"/>
      <w:lvlText w:val=""/>
      <w:lvlJc w:val="left"/>
      <w:pPr>
        <w:ind w:left="5040" w:hanging="360"/>
      </w:pPr>
      <w:rPr>
        <w:rFonts w:ascii="Symbol" w:hAnsi="Symbol" w:hint="default"/>
      </w:rPr>
    </w:lvl>
    <w:lvl w:ilvl="7" w:tplc="04060003">
      <w:start w:val="1"/>
      <w:numFmt w:val="bullet"/>
      <w:lvlText w:val="o"/>
      <w:lvlJc w:val="left"/>
      <w:pPr>
        <w:ind w:left="5760" w:hanging="360"/>
      </w:pPr>
      <w:rPr>
        <w:rFonts w:ascii="Courier New" w:hAnsi="Courier New" w:cs="Courier New" w:hint="default"/>
      </w:rPr>
    </w:lvl>
    <w:lvl w:ilvl="8" w:tplc="04060005">
      <w:start w:val="1"/>
      <w:numFmt w:val="bullet"/>
      <w:lvlText w:val=""/>
      <w:lvlJc w:val="left"/>
      <w:pPr>
        <w:ind w:left="6480" w:hanging="360"/>
      </w:pPr>
      <w:rPr>
        <w:rFonts w:ascii="Wingdings" w:hAnsi="Wingdings" w:hint="default"/>
      </w:rPr>
    </w:lvl>
  </w:abstractNum>
  <w:abstractNum w:abstractNumId="5" w15:restartNumberingAfterBreak="0">
    <w:nsid w:val="5EF05F11"/>
    <w:multiLevelType w:val="hybridMultilevel"/>
    <w:tmpl w:val="41AA6C2E"/>
    <w:lvl w:ilvl="0" w:tplc="04060001">
      <w:start w:val="1"/>
      <w:numFmt w:val="bullet"/>
      <w:lvlText w:val=""/>
      <w:lvlJc w:val="left"/>
      <w:pPr>
        <w:ind w:left="720" w:hanging="360"/>
      </w:pPr>
      <w:rPr>
        <w:rFonts w:ascii="Symbol" w:hAnsi="Symbol" w:hint="default"/>
      </w:rPr>
    </w:lvl>
    <w:lvl w:ilvl="1" w:tplc="04060003">
      <w:start w:val="1"/>
      <w:numFmt w:val="bullet"/>
      <w:lvlText w:val="o"/>
      <w:lvlJc w:val="left"/>
      <w:pPr>
        <w:ind w:left="1440" w:hanging="360"/>
      </w:pPr>
      <w:rPr>
        <w:rFonts w:ascii="Courier New" w:hAnsi="Courier New" w:cs="Courier New" w:hint="default"/>
      </w:rPr>
    </w:lvl>
    <w:lvl w:ilvl="2" w:tplc="04060005">
      <w:start w:val="1"/>
      <w:numFmt w:val="bullet"/>
      <w:lvlText w:val=""/>
      <w:lvlJc w:val="left"/>
      <w:pPr>
        <w:ind w:left="2160" w:hanging="360"/>
      </w:pPr>
      <w:rPr>
        <w:rFonts w:ascii="Wingdings" w:hAnsi="Wingdings" w:hint="default"/>
      </w:rPr>
    </w:lvl>
    <w:lvl w:ilvl="3" w:tplc="04060001">
      <w:start w:val="1"/>
      <w:numFmt w:val="bullet"/>
      <w:lvlText w:val=""/>
      <w:lvlJc w:val="left"/>
      <w:pPr>
        <w:ind w:left="2880" w:hanging="360"/>
      </w:pPr>
      <w:rPr>
        <w:rFonts w:ascii="Symbol" w:hAnsi="Symbol" w:hint="default"/>
      </w:rPr>
    </w:lvl>
    <w:lvl w:ilvl="4" w:tplc="04060003">
      <w:start w:val="1"/>
      <w:numFmt w:val="bullet"/>
      <w:lvlText w:val="o"/>
      <w:lvlJc w:val="left"/>
      <w:pPr>
        <w:ind w:left="3600" w:hanging="360"/>
      </w:pPr>
      <w:rPr>
        <w:rFonts w:ascii="Courier New" w:hAnsi="Courier New" w:cs="Courier New" w:hint="default"/>
      </w:rPr>
    </w:lvl>
    <w:lvl w:ilvl="5" w:tplc="04060005">
      <w:start w:val="1"/>
      <w:numFmt w:val="bullet"/>
      <w:lvlText w:val=""/>
      <w:lvlJc w:val="left"/>
      <w:pPr>
        <w:ind w:left="4320" w:hanging="360"/>
      </w:pPr>
      <w:rPr>
        <w:rFonts w:ascii="Wingdings" w:hAnsi="Wingdings" w:hint="default"/>
      </w:rPr>
    </w:lvl>
    <w:lvl w:ilvl="6" w:tplc="04060001">
      <w:start w:val="1"/>
      <w:numFmt w:val="bullet"/>
      <w:lvlText w:val=""/>
      <w:lvlJc w:val="left"/>
      <w:pPr>
        <w:ind w:left="5040" w:hanging="360"/>
      </w:pPr>
      <w:rPr>
        <w:rFonts w:ascii="Symbol" w:hAnsi="Symbol" w:hint="default"/>
      </w:rPr>
    </w:lvl>
    <w:lvl w:ilvl="7" w:tplc="04060003">
      <w:start w:val="1"/>
      <w:numFmt w:val="bullet"/>
      <w:lvlText w:val="o"/>
      <w:lvlJc w:val="left"/>
      <w:pPr>
        <w:ind w:left="5760" w:hanging="360"/>
      </w:pPr>
      <w:rPr>
        <w:rFonts w:ascii="Courier New" w:hAnsi="Courier New" w:cs="Courier New" w:hint="default"/>
      </w:rPr>
    </w:lvl>
    <w:lvl w:ilvl="8" w:tplc="04060005">
      <w:start w:val="1"/>
      <w:numFmt w:val="bullet"/>
      <w:lvlText w:val=""/>
      <w:lvlJc w:val="left"/>
      <w:pPr>
        <w:ind w:left="6480" w:hanging="360"/>
      </w:pPr>
      <w:rPr>
        <w:rFonts w:ascii="Wingdings" w:hAnsi="Wingdings" w:hint="default"/>
      </w:rPr>
    </w:lvl>
  </w:abstractNum>
  <w:abstractNum w:abstractNumId="6" w15:restartNumberingAfterBreak="0">
    <w:nsid w:val="769222C6"/>
    <w:multiLevelType w:val="hybridMultilevel"/>
    <w:tmpl w:val="D98A3AB0"/>
    <w:lvl w:ilvl="0" w:tplc="5D9E0DDA">
      <w:start w:val="8"/>
      <w:numFmt w:val="bullet"/>
      <w:lvlText w:val="-"/>
      <w:lvlJc w:val="left"/>
      <w:pPr>
        <w:ind w:left="530" w:hanging="360"/>
      </w:pPr>
      <w:rPr>
        <w:rFonts w:ascii="Questa-Regular" w:eastAsia="Times New Roman" w:hAnsi="Questa-Regular" w:cs="Segoe UI" w:hint="default"/>
      </w:rPr>
    </w:lvl>
    <w:lvl w:ilvl="1" w:tplc="04060003" w:tentative="1">
      <w:start w:val="1"/>
      <w:numFmt w:val="bullet"/>
      <w:lvlText w:val="o"/>
      <w:lvlJc w:val="left"/>
      <w:pPr>
        <w:ind w:left="1250" w:hanging="360"/>
      </w:pPr>
      <w:rPr>
        <w:rFonts w:ascii="Courier New" w:hAnsi="Courier New" w:cs="Courier New" w:hint="default"/>
      </w:rPr>
    </w:lvl>
    <w:lvl w:ilvl="2" w:tplc="04060005" w:tentative="1">
      <w:start w:val="1"/>
      <w:numFmt w:val="bullet"/>
      <w:lvlText w:val=""/>
      <w:lvlJc w:val="left"/>
      <w:pPr>
        <w:ind w:left="1970" w:hanging="360"/>
      </w:pPr>
      <w:rPr>
        <w:rFonts w:ascii="Wingdings" w:hAnsi="Wingdings" w:hint="default"/>
      </w:rPr>
    </w:lvl>
    <w:lvl w:ilvl="3" w:tplc="04060001" w:tentative="1">
      <w:start w:val="1"/>
      <w:numFmt w:val="bullet"/>
      <w:lvlText w:val=""/>
      <w:lvlJc w:val="left"/>
      <w:pPr>
        <w:ind w:left="2690" w:hanging="360"/>
      </w:pPr>
      <w:rPr>
        <w:rFonts w:ascii="Symbol" w:hAnsi="Symbol" w:hint="default"/>
      </w:rPr>
    </w:lvl>
    <w:lvl w:ilvl="4" w:tplc="04060003" w:tentative="1">
      <w:start w:val="1"/>
      <w:numFmt w:val="bullet"/>
      <w:lvlText w:val="o"/>
      <w:lvlJc w:val="left"/>
      <w:pPr>
        <w:ind w:left="3410" w:hanging="360"/>
      </w:pPr>
      <w:rPr>
        <w:rFonts w:ascii="Courier New" w:hAnsi="Courier New" w:cs="Courier New" w:hint="default"/>
      </w:rPr>
    </w:lvl>
    <w:lvl w:ilvl="5" w:tplc="04060005" w:tentative="1">
      <w:start w:val="1"/>
      <w:numFmt w:val="bullet"/>
      <w:lvlText w:val=""/>
      <w:lvlJc w:val="left"/>
      <w:pPr>
        <w:ind w:left="4130" w:hanging="360"/>
      </w:pPr>
      <w:rPr>
        <w:rFonts w:ascii="Wingdings" w:hAnsi="Wingdings" w:hint="default"/>
      </w:rPr>
    </w:lvl>
    <w:lvl w:ilvl="6" w:tplc="04060001" w:tentative="1">
      <w:start w:val="1"/>
      <w:numFmt w:val="bullet"/>
      <w:lvlText w:val=""/>
      <w:lvlJc w:val="left"/>
      <w:pPr>
        <w:ind w:left="4850" w:hanging="360"/>
      </w:pPr>
      <w:rPr>
        <w:rFonts w:ascii="Symbol" w:hAnsi="Symbol" w:hint="default"/>
      </w:rPr>
    </w:lvl>
    <w:lvl w:ilvl="7" w:tplc="04060003" w:tentative="1">
      <w:start w:val="1"/>
      <w:numFmt w:val="bullet"/>
      <w:lvlText w:val="o"/>
      <w:lvlJc w:val="left"/>
      <w:pPr>
        <w:ind w:left="5570" w:hanging="360"/>
      </w:pPr>
      <w:rPr>
        <w:rFonts w:ascii="Courier New" w:hAnsi="Courier New" w:cs="Courier New" w:hint="default"/>
      </w:rPr>
    </w:lvl>
    <w:lvl w:ilvl="8" w:tplc="04060005" w:tentative="1">
      <w:start w:val="1"/>
      <w:numFmt w:val="bullet"/>
      <w:lvlText w:val=""/>
      <w:lvlJc w:val="left"/>
      <w:pPr>
        <w:ind w:left="6290" w:hanging="360"/>
      </w:pPr>
      <w:rPr>
        <w:rFonts w:ascii="Wingdings" w:hAnsi="Wingdings" w:hint="default"/>
      </w:rPr>
    </w:lvl>
  </w:abstractNum>
  <w:num w:numId="1">
    <w:abstractNumId w:val="5"/>
  </w:num>
  <w:num w:numId="2">
    <w:abstractNumId w:val="0"/>
  </w:num>
  <w:num w:numId="3">
    <w:abstractNumId w:val="6"/>
  </w:num>
  <w:num w:numId="4">
    <w:abstractNumId w:val="2"/>
  </w:num>
  <w:num w:numId="5">
    <w:abstractNumId w:val="3"/>
  </w:num>
  <w:num w:numId="6">
    <w:abstractNumId w:val="4"/>
  </w:num>
  <w:num w:numId="7">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Sanne Have">
    <w15:presenceInfo w15:providerId="AD" w15:userId="S-1-5-21-1561890833-3024751743-706528185-5094"/>
  </w15:person>
  <w15:person w15:author="Emil Otbo">
    <w15:presenceInfo w15:providerId="AD" w15:userId="S-1-5-21-2100284113-1573851820-878952375-494073"/>
  </w15:person>
  <w15:person w15:author="Claus Stage">
    <w15:presenceInfo w15:providerId="AD" w15:userId="S-1-5-21-1561890833-3024751743-706528185-6848"/>
  </w15:person>
  <w15:person w15:author="Mette Aaboe Hansen">
    <w15:presenceInfo w15:providerId="AD" w15:userId="S-1-5-21-1561890833-3024751743-706528185-2949"/>
  </w15:person>
  <w15:person w15:author="Hanne Lomholt Larsen">
    <w15:presenceInfo w15:providerId="AD" w15:userId="S-1-5-21-1561890833-3024751743-706528185-7104"/>
  </w15:person>
  <w15:person w15:author="Louise Lykke Karlsson">
    <w15:presenceInfo w15:providerId="AD" w15:userId="S-1-5-21-1561890833-3024751743-706528185-2973"/>
  </w15:person>
  <w15:person w15:author="Michelle Clement">
    <w15:presenceInfo w15:providerId="AD" w15:userId="S-1-5-21-1561890833-3024751743-706528185-10306"/>
  </w15:person>
  <w15:person w15:author="Mona El-Sayed Hervig">
    <w15:presenceInfo w15:providerId="AD" w15:userId="S-1-5-21-1561890833-3024751743-706528185-14106"/>
  </w15:person>
  <w15:person w15:author="Line Michan">
    <w15:presenceInfo w15:providerId="AD" w15:userId="S-1-5-21-1561890833-3024751743-706528185-2884"/>
  </w15:person>
  <w15:person w15:author="Morten Dahl Nielsen">
    <w15:presenceInfo w15:providerId="AD" w15:userId="S-1-5-21-1561890833-3024751743-706528185-285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trackRevisions/>
  <w:defaultTabStop w:val="1304"/>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67EB"/>
    <w:rsid w:val="0000006D"/>
    <w:rsid w:val="00004022"/>
    <w:rsid w:val="000045EC"/>
    <w:rsid w:val="00020DED"/>
    <w:rsid w:val="00020F38"/>
    <w:rsid w:val="00022BC0"/>
    <w:rsid w:val="00030552"/>
    <w:rsid w:val="0004055F"/>
    <w:rsid w:val="00045221"/>
    <w:rsid w:val="000517D5"/>
    <w:rsid w:val="00057D8B"/>
    <w:rsid w:val="000632CD"/>
    <w:rsid w:val="00072A75"/>
    <w:rsid w:val="000749D7"/>
    <w:rsid w:val="00083AF7"/>
    <w:rsid w:val="000878DE"/>
    <w:rsid w:val="000927E6"/>
    <w:rsid w:val="00095C7B"/>
    <w:rsid w:val="000974F9"/>
    <w:rsid w:val="000A2789"/>
    <w:rsid w:val="000B5031"/>
    <w:rsid w:val="000D09B3"/>
    <w:rsid w:val="000D17FF"/>
    <w:rsid w:val="000D458C"/>
    <w:rsid w:val="000E29BD"/>
    <w:rsid w:val="000F07DD"/>
    <w:rsid w:val="000F1E09"/>
    <w:rsid w:val="000F6385"/>
    <w:rsid w:val="000F6564"/>
    <w:rsid w:val="00102BEF"/>
    <w:rsid w:val="00120CB8"/>
    <w:rsid w:val="00121B23"/>
    <w:rsid w:val="001222A1"/>
    <w:rsid w:val="001275B5"/>
    <w:rsid w:val="00127B5B"/>
    <w:rsid w:val="00127C82"/>
    <w:rsid w:val="00155B55"/>
    <w:rsid w:val="0016348E"/>
    <w:rsid w:val="00165897"/>
    <w:rsid w:val="00170431"/>
    <w:rsid w:val="00171ACE"/>
    <w:rsid w:val="00173A4C"/>
    <w:rsid w:val="00174CC0"/>
    <w:rsid w:val="00193791"/>
    <w:rsid w:val="001939D6"/>
    <w:rsid w:val="00195923"/>
    <w:rsid w:val="001959A2"/>
    <w:rsid w:val="001A1219"/>
    <w:rsid w:val="001A18D8"/>
    <w:rsid w:val="001A34B1"/>
    <w:rsid w:val="001A358D"/>
    <w:rsid w:val="001C0A33"/>
    <w:rsid w:val="001C3D0C"/>
    <w:rsid w:val="001C604F"/>
    <w:rsid w:val="001C75E0"/>
    <w:rsid w:val="001D140A"/>
    <w:rsid w:val="001D3C04"/>
    <w:rsid w:val="001F4724"/>
    <w:rsid w:val="00202E4B"/>
    <w:rsid w:val="002174F8"/>
    <w:rsid w:val="00223E8E"/>
    <w:rsid w:val="002275EC"/>
    <w:rsid w:val="00241ABC"/>
    <w:rsid w:val="00242843"/>
    <w:rsid w:val="00251F13"/>
    <w:rsid w:val="00253796"/>
    <w:rsid w:val="0026442B"/>
    <w:rsid w:val="00265780"/>
    <w:rsid w:val="00267586"/>
    <w:rsid w:val="002726DC"/>
    <w:rsid w:val="00282F8F"/>
    <w:rsid w:val="00296C36"/>
    <w:rsid w:val="002A504D"/>
    <w:rsid w:val="002A5814"/>
    <w:rsid w:val="002B110D"/>
    <w:rsid w:val="002B1234"/>
    <w:rsid w:val="002B2108"/>
    <w:rsid w:val="002B5F9F"/>
    <w:rsid w:val="002B66F0"/>
    <w:rsid w:val="002C62DB"/>
    <w:rsid w:val="002C6582"/>
    <w:rsid w:val="002C7071"/>
    <w:rsid w:val="002C7173"/>
    <w:rsid w:val="002C7D0F"/>
    <w:rsid w:val="002D1760"/>
    <w:rsid w:val="002D6B9F"/>
    <w:rsid w:val="002D7886"/>
    <w:rsid w:val="002E0923"/>
    <w:rsid w:val="002E5762"/>
    <w:rsid w:val="002E6AC5"/>
    <w:rsid w:val="002F27F5"/>
    <w:rsid w:val="003009E0"/>
    <w:rsid w:val="00305D8C"/>
    <w:rsid w:val="0030655E"/>
    <w:rsid w:val="00315E28"/>
    <w:rsid w:val="00316592"/>
    <w:rsid w:val="003166E4"/>
    <w:rsid w:val="00323981"/>
    <w:rsid w:val="00325A91"/>
    <w:rsid w:val="00331BDD"/>
    <w:rsid w:val="00333B01"/>
    <w:rsid w:val="00336BFD"/>
    <w:rsid w:val="0034632B"/>
    <w:rsid w:val="00363CF4"/>
    <w:rsid w:val="00371C5B"/>
    <w:rsid w:val="00376D54"/>
    <w:rsid w:val="00376EC3"/>
    <w:rsid w:val="0038740C"/>
    <w:rsid w:val="003926D0"/>
    <w:rsid w:val="00394C53"/>
    <w:rsid w:val="00394F94"/>
    <w:rsid w:val="0039553D"/>
    <w:rsid w:val="0039591F"/>
    <w:rsid w:val="003A7D15"/>
    <w:rsid w:val="003B481C"/>
    <w:rsid w:val="003C5FD2"/>
    <w:rsid w:val="003D0F73"/>
    <w:rsid w:val="003D13B7"/>
    <w:rsid w:val="003D7C44"/>
    <w:rsid w:val="003F1481"/>
    <w:rsid w:val="004016D5"/>
    <w:rsid w:val="00405C3C"/>
    <w:rsid w:val="00411919"/>
    <w:rsid w:val="004145D5"/>
    <w:rsid w:val="00421F90"/>
    <w:rsid w:val="00422348"/>
    <w:rsid w:val="0042491A"/>
    <w:rsid w:val="00435DBB"/>
    <w:rsid w:val="00442CF1"/>
    <w:rsid w:val="00445116"/>
    <w:rsid w:val="00455810"/>
    <w:rsid w:val="0046094A"/>
    <w:rsid w:val="00462D2E"/>
    <w:rsid w:val="004656E5"/>
    <w:rsid w:val="00475DC7"/>
    <w:rsid w:val="0048314D"/>
    <w:rsid w:val="00490084"/>
    <w:rsid w:val="00494C03"/>
    <w:rsid w:val="004B0362"/>
    <w:rsid w:val="004B18D7"/>
    <w:rsid w:val="004B403C"/>
    <w:rsid w:val="004D4673"/>
    <w:rsid w:val="004D6776"/>
    <w:rsid w:val="004D69DA"/>
    <w:rsid w:val="004E01D7"/>
    <w:rsid w:val="004F22D5"/>
    <w:rsid w:val="004F7E7F"/>
    <w:rsid w:val="005040C7"/>
    <w:rsid w:val="005058B7"/>
    <w:rsid w:val="005225A6"/>
    <w:rsid w:val="00535574"/>
    <w:rsid w:val="005367EB"/>
    <w:rsid w:val="00542499"/>
    <w:rsid w:val="00551F5C"/>
    <w:rsid w:val="005532F3"/>
    <w:rsid w:val="005553AF"/>
    <w:rsid w:val="005730B1"/>
    <w:rsid w:val="005738AA"/>
    <w:rsid w:val="00574390"/>
    <w:rsid w:val="0058544F"/>
    <w:rsid w:val="0059366A"/>
    <w:rsid w:val="005961A8"/>
    <w:rsid w:val="005A6E76"/>
    <w:rsid w:val="005A7C1E"/>
    <w:rsid w:val="005B0E67"/>
    <w:rsid w:val="005B5F8E"/>
    <w:rsid w:val="005D21BE"/>
    <w:rsid w:val="005D62D7"/>
    <w:rsid w:val="005E1128"/>
    <w:rsid w:val="005E2708"/>
    <w:rsid w:val="005E3B14"/>
    <w:rsid w:val="005F492E"/>
    <w:rsid w:val="00600EBF"/>
    <w:rsid w:val="00601AF1"/>
    <w:rsid w:val="00603B8E"/>
    <w:rsid w:val="00605CA2"/>
    <w:rsid w:val="006118B4"/>
    <w:rsid w:val="00623BE2"/>
    <w:rsid w:val="00624007"/>
    <w:rsid w:val="0065268D"/>
    <w:rsid w:val="00653F1C"/>
    <w:rsid w:val="00657048"/>
    <w:rsid w:val="00661CB8"/>
    <w:rsid w:val="0066736D"/>
    <w:rsid w:val="00676085"/>
    <w:rsid w:val="006866C0"/>
    <w:rsid w:val="00692946"/>
    <w:rsid w:val="00693D52"/>
    <w:rsid w:val="0069760E"/>
    <w:rsid w:val="006A27D4"/>
    <w:rsid w:val="006A2C5F"/>
    <w:rsid w:val="006E208B"/>
    <w:rsid w:val="006F3BB0"/>
    <w:rsid w:val="007028F9"/>
    <w:rsid w:val="00702B8A"/>
    <w:rsid w:val="0070723A"/>
    <w:rsid w:val="007119A3"/>
    <w:rsid w:val="00712103"/>
    <w:rsid w:val="0071405C"/>
    <w:rsid w:val="00714185"/>
    <w:rsid w:val="0072304A"/>
    <w:rsid w:val="0072592D"/>
    <w:rsid w:val="00727A94"/>
    <w:rsid w:val="00727DB9"/>
    <w:rsid w:val="00730DC8"/>
    <w:rsid w:val="0073586A"/>
    <w:rsid w:val="007455CF"/>
    <w:rsid w:val="0076573E"/>
    <w:rsid w:val="00772AA6"/>
    <w:rsid w:val="007763C6"/>
    <w:rsid w:val="00780410"/>
    <w:rsid w:val="00781FC6"/>
    <w:rsid w:val="007B01A6"/>
    <w:rsid w:val="007B20D3"/>
    <w:rsid w:val="007B249D"/>
    <w:rsid w:val="007B4C7C"/>
    <w:rsid w:val="007B79E0"/>
    <w:rsid w:val="007B7F1D"/>
    <w:rsid w:val="007C1529"/>
    <w:rsid w:val="007D08B2"/>
    <w:rsid w:val="007D3CEB"/>
    <w:rsid w:val="007D442C"/>
    <w:rsid w:val="007E69AD"/>
    <w:rsid w:val="007F21B7"/>
    <w:rsid w:val="007F7C07"/>
    <w:rsid w:val="00802038"/>
    <w:rsid w:val="00802DB5"/>
    <w:rsid w:val="00810C84"/>
    <w:rsid w:val="008116C0"/>
    <w:rsid w:val="00813DD9"/>
    <w:rsid w:val="008449B5"/>
    <w:rsid w:val="00850ADE"/>
    <w:rsid w:val="00856E80"/>
    <w:rsid w:val="008631AB"/>
    <w:rsid w:val="00866E73"/>
    <w:rsid w:val="00877A61"/>
    <w:rsid w:val="008829A0"/>
    <w:rsid w:val="00891F2D"/>
    <w:rsid w:val="00892F00"/>
    <w:rsid w:val="008B54C3"/>
    <w:rsid w:val="008B69C1"/>
    <w:rsid w:val="008B7AFA"/>
    <w:rsid w:val="008C5DF9"/>
    <w:rsid w:val="008C7118"/>
    <w:rsid w:val="008D5257"/>
    <w:rsid w:val="008E3B42"/>
    <w:rsid w:val="00902420"/>
    <w:rsid w:val="009054C2"/>
    <w:rsid w:val="009107DF"/>
    <w:rsid w:val="009118A0"/>
    <w:rsid w:val="00943D99"/>
    <w:rsid w:val="009451FC"/>
    <w:rsid w:val="0095119D"/>
    <w:rsid w:val="009560A8"/>
    <w:rsid w:val="009561FD"/>
    <w:rsid w:val="00981C52"/>
    <w:rsid w:val="009A5B55"/>
    <w:rsid w:val="009B063E"/>
    <w:rsid w:val="009B31F7"/>
    <w:rsid w:val="009B4FAC"/>
    <w:rsid w:val="009C6369"/>
    <w:rsid w:val="009C6E32"/>
    <w:rsid w:val="009C7B52"/>
    <w:rsid w:val="009D029C"/>
    <w:rsid w:val="009E147D"/>
    <w:rsid w:val="009E4AC0"/>
    <w:rsid w:val="009E55B7"/>
    <w:rsid w:val="009F1500"/>
    <w:rsid w:val="009F456B"/>
    <w:rsid w:val="009F73C3"/>
    <w:rsid w:val="00A00308"/>
    <w:rsid w:val="00A01CC3"/>
    <w:rsid w:val="00A048A3"/>
    <w:rsid w:val="00A0732B"/>
    <w:rsid w:val="00A14DB4"/>
    <w:rsid w:val="00A1719D"/>
    <w:rsid w:val="00A30ECD"/>
    <w:rsid w:val="00A365B9"/>
    <w:rsid w:val="00A54622"/>
    <w:rsid w:val="00A719AE"/>
    <w:rsid w:val="00A7313A"/>
    <w:rsid w:val="00A7350A"/>
    <w:rsid w:val="00A77B95"/>
    <w:rsid w:val="00A8206A"/>
    <w:rsid w:val="00A861D3"/>
    <w:rsid w:val="00A90C21"/>
    <w:rsid w:val="00A9437A"/>
    <w:rsid w:val="00A97F17"/>
    <w:rsid w:val="00AA32A5"/>
    <w:rsid w:val="00AC38F9"/>
    <w:rsid w:val="00AD13BD"/>
    <w:rsid w:val="00AD4AC0"/>
    <w:rsid w:val="00AF1A10"/>
    <w:rsid w:val="00AF2306"/>
    <w:rsid w:val="00AF32BD"/>
    <w:rsid w:val="00B143C0"/>
    <w:rsid w:val="00B155C9"/>
    <w:rsid w:val="00B245BA"/>
    <w:rsid w:val="00B3383A"/>
    <w:rsid w:val="00B506E6"/>
    <w:rsid w:val="00B52F8C"/>
    <w:rsid w:val="00B53EED"/>
    <w:rsid w:val="00B56F82"/>
    <w:rsid w:val="00B61791"/>
    <w:rsid w:val="00B63C4C"/>
    <w:rsid w:val="00B677E1"/>
    <w:rsid w:val="00B70459"/>
    <w:rsid w:val="00B70D3A"/>
    <w:rsid w:val="00B71A23"/>
    <w:rsid w:val="00B931AB"/>
    <w:rsid w:val="00B93BAE"/>
    <w:rsid w:val="00B97836"/>
    <w:rsid w:val="00BA667A"/>
    <w:rsid w:val="00BA735A"/>
    <w:rsid w:val="00BB05FA"/>
    <w:rsid w:val="00BB0800"/>
    <w:rsid w:val="00BB37DF"/>
    <w:rsid w:val="00BB7C08"/>
    <w:rsid w:val="00BC3763"/>
    <w:rsid w:val="00BD1217"/>
    <w:rsid w:val="00BE0FC2"/>
    <w:rsid w:val="00BE3B64"/>
    <w:rsid w:val="00BE553E"/>
    <w:rsid w:val="00BE5949"/>
    <w:rsid w:val="00BF0F17"/>
    <w:rsid w:val="00BF111C"/>
    <w:rsid w:val="00BF1506"/>
    <w:rsid w:val="00BF5E90"/>
    <w:rsid w:val="00BF62C0"/>
    <w:rsid w:val="00C0324D"/>
    <w:rsid w:val="00C14890"/>
    <w:rsid w:val="00C16296"/>
    <w:rsid w:val="00C17246"/>
    <w:rsid w:val="00C3157B"/>
    <w:rsid w:val="00C31EA3"/>
    <w:rsid w:val="00C400D2"/>
    <w:rsid w:val="00C70809"/>
    <w:rsid w:val="00C76E21"/>
    <w:rsid w:val="00C7756E"/>
    <w:rsid w:val="00C77CD5"/>
    <w:rsid w:val="00C85C05"/>
    <w:rsid w:val="00C932A9"/>
    <w:rsid w:val="00C960AD"/>
    <w:rsid w:val="00CA276C"/>
    <w:rsid w:val="00CA39C5"/>
    <w:rsid w:val="00CA616A"/>
    <w:rsid w:val="00CB0974"/>
    <w:rsid w:val="00CB20BD"/>
    <w:rsid w:val="00CB2422"/>
    <w:rsid w:val="00CB34F5"/>
    <w:rsid w:val="00CB4918"/>
    <w:rsid w:val="00CC3C93"/>
    <w:rsid w:val="00CC6564"/>
    <w:rsid w:val="00CC772C"/>
    <w:rsid w:val="00CE22C1"/>
    <w:rsid w:val="00CF208E"/>
    <w:rsid w:val="00CF7772"/>
    <w:rsid w:val="00D05732"/>
    <w:rsid w:val="00D16CC4"/>
    <w:rsid w:val="00D24249"/>
    <w:rsid w:val="00D26704"/>
    <w:rsid w:val="00D43CB7"/>
    <w:rsid w:val="00D50F5F"/>
    <w:rsid w:val="00D55161"/>
    <w:rsid w:val="00D619B4"/>
    <w:rsid w:val="00D6281D"/>
    <w:rsid w:val="00D6316C"/>
    <w:rsid w:val="00D66B1E"/>
    <w:rsid w:val="00D70AB5"/>
    <w:rsid w:val="00D74DDF"/>
    <w:rsid w:val="00D76874"/>
    <w:rsid w:val="00D81DDE"/>
    <w:rsid w:val="00D8342F"/>
    <w:rsid w:val="00D838E1"/>
    <w:rsid w:val="00D8488C"/>
    <w:rsid w:val="00D91E35"/>
    <w:rsid w:val="00DA05B2"/>
    <w:rsid w:val="00DA1628"/>
    <w:rsid w:val="00DA65A5"/>
    <w:rsid w:val="00DC4222"/>
    <w:rsid w:val="00DC68B6"/>
    <w:rsid w:val="00DC6CD8"/>
    <w:rsid w:val="00DD7367"/>
    <w:rsid w:val="00DE0557"/>
    <w:rsid w:val="00DF00C7"/>
    <w:rsid w:val="00DF02BC"/>
    <w:rsid w:val="00DF3E64"/>
    <w:rsid w:val="00DF4118"/>
    <w:rsid w:val="00E03127"/>
    <w:rsid w:val="00E03917"/>
    <w:rsid w:val="00E05509"/>
    <w:rsid w:val="00E12AF5"/>
    <w:rsid w:val="00E16B54"/>
    <w:rsid w:val="00E17013"/>
    <w:rsid w:val="00E22CE9"/>
    <w:rsid w:val="00E235BC"/>
    <w:rsid w:val="00E30CE4"/>
    <w:rsid w:val="00E37EA6"/>
    <w:rsid w:val="00E43189"/>
    <w:rsid w:val="00E478B3"/>
    <w:rsid w:val="00E56532"/>
    <w:rsid w:val="00E61BDE"/>
    <w:rsid w:val="00E63969"/>
    <w:rsid w:val="00E64BCA"/>
    <w:rsid w:val="00E71380"/>
    <w:rsid w:val="00E71DA9"/>
    <w:rsid w:val="00E7276A"/>
    <w:rsid w:val="00E737EC"/>
    <w:rsid w:val="00EA0AE6"/>
    <w:rsid w:val="00EA75AA"/>
    <w:rsid w:val="00EB2098"/>
    <w:rsid w:val="00EC0C16"/>
    <w:rsid w:val="00EC2FFE"/>
    <w:rsid w:val="00EC3198"/>
    <w:rsid w:val="00EC47BA"/>
    <w:rsid w:val="00EC6DD7"/>
    <w:rsid w:val="00ED0B3D"/>
    <w:rsid w:val="00ED4EAB"/>
    <w:rsid w:val="00EE3384"/>
    <w:rsid w:val="00EF218D"/>
    <w:rsid w:val="00F02D22"/>
    <w:rsid w:val="00F032B4"/>
    <w:rsid w:val="00F03CCE"/>
    <w:rsid w:val="00F0673E"/>
    <w:rsid w:val="00F11657"/>
    <w:rsid w:val="00F17993"/>
    <w:rsid w:val="00F21042"/>
    <w:rsid w:val="00F33AC0"/>
    <w:rsid w:val="00F34C8C"/>
    <w:rsid w:val="00F36333"/>
    <w:rsid w:val="00F4476F"/>
    <w:rsid w:val="00F53150"/>
    <w:rsid w:val="00F61A40"/>
    <w:rsid w:val="00F65F04"/>
    <w:rsid w:val="00F777A6"/>
    <w:rsid w:val="00F92A40"/>
    <w:rsid w:val="00FA1EF1"/>
    <w:rsid w:val="00FA4773"/>
    <w:rsid w:val="00FB1A8F"/>
    <w:rsid w:val="00FB4009"/>
    <w:rsid w:val="00FB6828"/>
    <w:rsid w:val="00FB706B"/>
    <w:rsid w:val="00FB78D6"/>
    <w:rsid w:val="00FC5E5A"/>
    <w:rsid w:val="00FE5B3B"/>
    <w:rsid w:val="00FE7725"/>
    <w:rsid w:val="00FF0E8F"/>
    <w:rsid w:val="00FF6D4F"/>
    <w:rsid w:val="12E3264C"/>
    <w:rsid w:val="17165FCE"/>
    <w:rsid w:val="25EBFC74"/>
    <w:rsid w:val="2F096C1E"/>
    <w:rsid w:val="319F32BB"/>
    <w:rsid w:val="68BF0E96"/>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0294C4"/>
  <w15:chartTrackingRefBased/>
  <w15:docId w15:val="{42F153A6-A88E-400A-AFE1-68DEB2EAE0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Overskrift5">
    <w:name w:val="heading 5"/>
    <w:basedOn w:val="Normal"/>
    <w:link w:val="Overskrift5Tegn"/>
    <w:uiPriority w:val="9"/>
    <w:qFormat/>
    <w:rsid w:val="005367EB"/>
    <w:pPr>
      <w:spacing w:before="100" w:beforeAutospacing="1" w:after="100" w:afterAutospacing="1" w:line="240" w:lineRule="auto"/>
      <w:outlineLvl w:val="4"/>
    </w:pPr>
    <w:rPr>
      <w:rFonts w:ascii="Times New Roman" w:eastAsia="Times New Roman" w:hAnsi="Times New Roman" w:cs="Times New Roman"/>
      <w:b/>
      <w:bCs/>
      <w:sz w:val="20"/>
      <w:szCs w:val="20"/>
      <w:lang w:eastAsia="da-DK"/>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5Tegn">
    <w:name w:val="Overskrift 5 Tegn"/>
    <w:basedOn w:val="Standardskrifttypeiafsnit"/>
    <w:link w:val="Overskrift5"/>
    <w:uiPriority w:val="9"/>
    <w:rsid w:val="005367EB"/>
    <w:rPr>
      <w:rFonts w:ascii="Times New Roman" w:eastAsia="Times New Roman" w:hAnsi="Times New Roman" w:cs="Times New Roman"/>
      <w:b/>
      <w:bCs/>
      <w:sz w:val="20"/>
      <w:szCs w:val="20"/>
      <w:lang w:eastAsia="da-DK"/>
    </w:rPr>
  </w:style>
  <w:style w:type="paragraph" w:customStyle="1" w:styleId="titel2">
    <w:name w:val="titel2"/>
    <w:basedOn w:val="Normal"/>
    <w:rsid w:val="005367EB"/>
    <w:pPr>
      <w:spacing w:before="100" w:beforeAutospacing="1" w:after="100" w:afterAutospacing="1" w:line="240" w:lineRule="auto"/>
    </w:pPr>
    <w:rPr>
      <w:rFonts w:ascii="Times New Roman" w:eastAsia="Times New Roman" w:hAnsi="Times New Roman" w:cs="Times New Roman"/>
      <w:sz w:val="24"/>
      <w:szCs w:val="24"/>
      <w:lang w:eastAsia="da-DK"/>
    </w:rPr>
  </w:style>
  <w:style w:type="paragraph" w:customStyle="1" w:styleId="overskriftsnummer1">
    <w:name w:val="overskriftsnummer1"/>
    <w:basedOn w:val="Normal"/>
    <w:rsid w:val="005367EB"/>
    <w:pPr>
      <w:spacing w:before="100" w:beforeAutospacing="1" w:after="100" w:afterAutospacing="1" w:line="240" w:lineRule="auto"/>
    </w:pPr>
    <w:rPr>
      <w:rFonts w:ascii="Times New Roman" w:eastAsia="Times New Roman" w:hAnsi="Times New Roman" w:cs="Times New Roman"/>
      <w:sz w:val="24"/>
      <w:szCs w:val="24"/>
      <w:lang w:eastAsia="da-DK"/>
    </w:rPr>
  </w:style>
  <w:style w:type="character" w:customStyle="1" w:styleId="bold">
    <w:name w:val="bold"/>
    <w:basedOn w:val="Standardskrifttypeiafsnit"/>
    <w:rsid w:val="005367EB"/>
  </w:style>
  <w:style w:type="paragraph" w:customStyle="1" w:styleId="normalind">
    <w:name w:val="normalind"/>
    <w:basedOn w:val="Normal"/>
    <w:rsid w:val="005367EB"/>
    <w:pPr>
      <w:spacing w:before="100" w:beforeAutospacing="1" w:after="100" w:afterAutospacing="1" w:line="240" w:lineRule="auto"/>
    </w:pPr>
    <w:rPr>
      <w:rFonts w:ascii="Times New Roman" w:eastAsia="Times New Roman" w:hAnsi="Times New Roman" w:cs="Times New Roman"/>
      <w:sz w:val="24"/>
      <w:szCs w:val="24"/>
      <w:lang w:eastAsia="da-DK"/>
    </w:rPr>
  </w:style>
  <w:style w:type="character" w:customStyle="1" w:styleId="italic">
    <w:name w:val="italic"/>
    <w:basedOn w:val="Standardskrifttypeiafsnit"/>
    <w:rsid w:val="005367EB"/>
  </w:style>
  <w:style w:type="character" w:styleId="Hyperlink">
    <w:name w:val="Hyperlink"/>
    <w:basedOn w:val="Standardskrifttypeiafsnit"/>
    <w:uiPriority w:val="99"/>
    <w:unhideWhenUsed/>
    <w:rsid w:val="005367EB"/>
    <w:rPr>
      <w:color w:val="0000FF"/>
      <w:u w:val="single"/>
    </w:rPr>
  </w:style>
  <w:style w:type="character" w:customStyle="1" w:styleId="underline">
    <w:name w:val="underline"/>
    <w:basedOn w:val="Standardskrifttypeiafsnit"/>
    <w:rsid w:val="005367EB"/>
  </w:style>
  <w:style w:type="paragraph" w:styleId="NormalWeb">
    <w:name w:val="Normal (Web)"/>
    <w:basedOn w:val="Normal"/>
    <w:uiPriority w:val="99"/>
    <w:semiHidden/>
    <w:unhideWhenUsed/>
    <w:rsid w:val="005367EB"/>
    <w:pPr>
      <w:spacing w:before="100" w:beforeAutospacing="1" w:after="100" w:afterAutospacing="1" w:line="240" w:lineRule="auto"/>
    </w:pPr>
    <w:rPr>
      <w:rFonts w:ascii="Times New Roman" w:eastAsia="Times New Roman" w:hAnsi="Times New Roman" w:cs="Times New Roman"/>
      <w:sz w:val="24"/>
      <w:szCs w:val="24"/>
      <w:lang w:eastAsia="da-DK"/>
    </w:rPr>
  </w:style>
  <w:style w:type="character" w:customStyle="1" w:styleId="superscript">
    <w:name w:val="superscript"/>
    <w:basedOn w:val="Standardskrifttypeiafsnit"/>
    <w:rsid w:val="005367EB"/>
  </w:style>
  <w:style w:type="paragraph" w:customStyle="1" w:styleId="givet">
    <w:name w:val="givet"/>
    <w:basedOn w:val="Normal"/>
    <w:rsid w:val="005367EB"/>
    <w:pPr>
      <w:spacing w:before="100" w:beforeAutospacing="1" w:after="100" w:afterAutospacing="1" w:line="240" w:lineRule="auto"/>
    </w:pPr>
    <w:rPr>
      <w:rFonts w:ascii="Times New Roman" w:eastAsia="Times New Roman" w:hAnsi="Times New Roman" w:cs="Times New Roman"/>
      <w:sz w:val="24"/>
      <w:szCs w:val="24"/>
      <w:lang w:eastAsia="da-DK"/>
    </w:rPr>
  </w:style>
  <w:style w:type="paragraph" w:customStyle="1" w:styleId="sign1">
    <w:name w:val="sign1"/>
    <w:basedOn w:val="Normal"/>
    <w:rsid w:val="005367EB"/>
    <w:pPr>
      <w:spacing w:before="100" w:beforeAutospacing="1" w:after="100" w:afterAutospacing="1" w:line="240" w:lineRule="auto"/>
    </w:pPr>
    <w:rPr>
      <w:rFonts w:ascii="Times New Roman" w:eastAsia="Times New Roman" w:hAnsi="Times New Roman" w:cs="Times New Roman"/>
      <w:sz w:val="24"/>
      <w:szCs w:val="24"/>
      <w:lang w:eastAsia="da-DK"/>
    </w:rPr>
  </w:style>
  <w:style w:type="paragraph" w:customStyle="1" w:styleId="sign2">
    <w:name w:val="sign2"/>
    <w:basedOn w:val="Normal"/>
    <w:rsid w:val="005367EB"/>
    <w:pPr>
      <w:spacing w:before="100" w:beforeAutospacing="1" w:after="100" w:afterAutospacing="1" w:line="240" w:lineRule="auto"/>
    </w:pPr>
    <w:rPr>
      <w:rFonts w:ascii="Times New Roman" w:eastAsia="Times New Roman" w:hAnsi="Times New Roman" w:cs="Times New Roman"/>
      <w:sz w:val="24"/>
      <w:szCs w:val="24"/>
      <w:lang w:eastAsia="da-DK"/>
    </w:rPr>
  </w:style>
  <w:style w:type="character" w:styleId="Kommentarhenvisning">
    <w:name w:val="annotation reference"/>
    <w:basedOn w:val="Standardskrifttypeiafsnit"/>
    <w:uiPriority w:val="99"/>
    <w:semiHidden/>
    <w:unhideWhenUsed/>
    <w:rsid w:val="005367EB"/>
    <w:rPr>
      <w:sz w:val="16"/>
      <w:szCs w:val="16"/>
    </w:rPr>
  </w:style>
  <w:style w:type="paragraph" w:styleId="Kommentartekst">
    <w:name w:val="annotation text"/>
    <w:basedOn w:val="Normal"/>
    <w:link w:val="KommentartekstTegn"/>
    <w:uiPriority w:val="99"/>
    <w:unhideWhenUsed/>
    <w:rsid w:val="005367EB"/>
    <w:pPr>
      <w:spacing w:line="240" w:lineRule="auto"/>
    </w:pPr>
    <w:rPr>
      <w:sz w:val="20"/>
      <w:szCs w:val="20"/>
    </w:rPr>
  </w:style>
  <w:style w:type="character" w:customStyle="1" w:styleId="KommentartekstTegn">
    <w:name w:val="Kommentartekst Tegn"/>
    <w:basedOn w:val="Standardskrifttypeiafsnit"/>
    <w:link w:val="Kommentartekst"/>
    <w:uiPriority w:val="99"/>
    <w:rsid w:val="005367EB"/>
    <w:rPr>
      <w:sz w:val="20"/>
      <w:szCs w:val="20"/>
    </w:rPr>
  </w:style>
  <w:style w:type="paragraph" w:styleId="Kommentaremne">
    <w:name w:val="annotation subject"/>
    <w:basedOn w:val="Kommentartekst"/>
    <w:next w:val="Kommentartekst"/>
    <w:link w:val="KommentaremneTegn"/>
    <w:uiPriority w:val="99"/>
    <w:semiHidden/>
    <w:unhideWhenUsed/>
    <w:rsid w:val="005367EB"/>
    <w:rPr>
      <w:b/>
      <w:bCs/>
    </w:rPr>
  </w:style>
  <w:style w:type="character" w:customStyle="1" w:styleId="KommentaremneTegn">
    <w:name w:val="Kommentaremne Tegn"/>
    <w:basedOn w:val="KommentartekstTegn"/>
    <w:link w:val="Kommentaremne"/>
    <w:uiPriority w:val="99"/>
    <w:semiHidden/>
    <w:rsid w:val="005367EB"/>
    <w:rPr>
      <w:b/>
      <w:bCs/>
      <w:sz w:val="20"/>
      <w:szCs w:val="20"/>
    </w:rPr>
  </w:style>
  <w:style w:type="paragraph" w:styleId="Markeringsbobletekst">
    <w:name w:val="Balloon Text"/>
    <w:basedOn w:val="Normal"/>
    <w:link w:val="MarkeringsbobletekstTegn"/>
    <w:uiPriority w:val="99"/>
    <w:semiHidden/>
    <w:unhideWhenUsed/>
    <w:rsid w:val="005367EB"/>
    <w:pPr>
      <w:spacing w:after="0" w:line="240" w:lineRule="auto"/>
    </w:pPr>
    <w:rPr>
      <w:rFonts w:ascii="Segoe UI" w:hAnsi="Segoe UI" w:cs="Segoe UI"/>
      <w:sz w:val="18"/>
      <w:szCs w:val="18"/>
    </w:rPr>
  </w:style>
  <w:style w:type="character" w:customStyle="1" w:styleId="MarkeringsbobletekstTegn">
    <w:name w:val="Markeringsbobletekst Tegn"/>
    <w:basedOn w:val="Standardskrifttypeiafsnit"/>
    <w:link w:val="Markeringsbobletekst"/>
    <w:uiPriority w:val="99"/>
    <w:semiHidden/>
    <w:rsid w:val="005367EB"/>
    <w:rPr>
      <w:rFonts w:ascii="Segoe UI" w:hAnsi="Segoe UI" w:cs="Segoe UI"/>
      <w:sz w:val="18"/>
      <w:szCs w:val="18"/>
    </w:rPr>
  </w:style>
  <w:style w:type="paragraph" w:styleId="Listeafsnit">
    <w:name w:val="List Paragraph"/>
    <w:basedOn w:val="Normal"/>
    <w:uiPriority w:val="34"/>
    <w:qFormat/>
    <w:rsid w:val="005367EB"/>
    <w:pPr>
      <w:spacing w:line="252" w:lineRule="auto"/>
      <w:ind w:left="720"/>
      <w:contextualSpacing/>
    </w:pPr>
    <w:rPr>
      <w:rFonts w:ascii="Calibri" w:hAnsi="Calibri" w:cs="Calibri"/>
    </w:rPr>
  </w:style>
  <w:style w:type="paragraph" w:customStyle="1" w:styleId="xmsonormal">
    <w:name w:val="x_msonormal"/>
    <w:basedOn w:val="Normal"/>
    <w:rsid w:val="005367EB"/>
    <w:pPr>
      <w:spacing w:after="0" w:line="240" w:lineRule="auto"/>
    </w:pPr>
    <w:rPr>
      <w:rFonts w:ascii="Calibri" w:hAnsi="Calibri" w:cs="Calibri"/>
      <w:lang w:eastAsia="da-DK"/>
    </w:rPr>
  </w:style>
  <w:style w:type="paragraph" w:styleId="Fodnotetekst">
    <w:name w:val="footnote text"/>
    <w:basedOn w:val="Normal"/>
    <w:link w:val="FodnotetekstTegn"/>
    <w:uiPriority w:val="99"/>
    <w:unhideWhenUsed/>
    <w:rsid w:val="00B56F82"/>
    <w:pPr>
      <w:spacing w:after="0" w:line="240" w:lineRule="auto"/>
    </w:pPr>
    <w:rPr>
      <w:sz w:val="20"/>
      <w:szCs w:val="20"/>
    </w:rPr>
  </w:style>
  <w:style w:type="character" w:customStyle="1" w:styleId="FodnotetekstTegn">
    <w:name w:val="Fodnotetekst Tegn"/>
    <w:basedOn w:val="Standardskrifttypeiafsnit"/>
    <w:link w:val="Fodnotetekst"/>
    <w:uiPriority w:val="99"/>
    <w:rsid w:val="00B56F82"/>
    <w:rPr>
      <w:sz w:val="20"/>
      <w:szCs w:val="20"/>
    </w:rPr>
  </w:style>
  <w:style w:type="character" w:styleId="Fodnotehenvisning">
    <w:name w:val="footnote reference"/>
    <w:basedOn w:val="Standardskrifttypeiafsnit"/>
    <w:uiPriority w:val="99"/>
    <w:semiHidden/>
    <w:unhideWhenUsed/>
    <w:rsid w:val="00B56F82"/>
    <w:rPr>
      <w:vertAlign w:val="superscript"/>
    </w:rPr>
  </w:style>
  <w:style w:type="paragraph" w:customStyle="1" w:styleId="paragraf">
    <w:name w:val="paragraf"/>
    <w:basedOn w:val="Normal"/>
    <w:rsid w:val="006866C0"/>
    <w:pPr>
      <w:spacing w:before="100" w:beforeAutospacing="1" w:after="100" w:afterAutospacing="1" w:line="240" w:lineRule="auto"/>
    </w:pPr>
    <w:rPr>
      <w:rFonts w:ascii="Times New Roman" w:eastAsia="Times New Roman" w:hAnsi="Times New Roman" w:cs="Times New Roman"/>
      <w:sz w:val="24"/>
      <w:szCs w:val="24"/>
      <w:lang w:eastAsia="da-DK"/>
    </w:rPr>
  </w:style>
  <w:style w:type="paragraph" w:styleId="Sidehoved">
    <w:name w:val="header"/>
    <w:basedOn w:val="Normal"/>
    <w:link w:val="SidehovedTegn"/>
    <w:uiPriority w:val="99"/>
    <w:unhideWhenUsed/>
    <w:rsid w:val="009560A8"/>
    <w:pPr>
      <w:tabs>
        <w:tab w:val="center" w:pos="4819"/>
        <w:tab w:val="right" w:pos="9638"/>
      </w:tabs>
      <w:spacing w:after="0" w:line="240" w:lineRule="auto"/>
    </w:pPr>
  </w:style>
  <w:style w:type="character" w:customStyle="1" w:styleId="SidehovedTegn">
    <w:name w:val="Sidehoved Tegn"/>
    <w:basedOn w:val="Standardskrifttypeiafsnit"/>
    <w:link w:val="Sidehoved"/>
    <w:uiPriority w:val="99"/>
    <w:rsid w:val="009560A8"/>
  </w:style>
  <w:style w:type="paragraph" w:styleId="Sidefod">
    <w:name w:val="footer"/>
    <w:basedOn w:val="Normal"/>
    <w:link w:val="SidefodTegn"/>
    <w:uiPriority w:val="99"/>
    <w:unhideWhenUsed/>
    <w:rsid w:val="009560A8"/>
    <w:pPr>
      <w:tabs>
        <w:tab w:val="center" w:pos="4819"/>
        <w:tab w:val="right" w:pos="9638"/>
      </w:tabs>
      <w:spacing w:after="0" w:line="240" w:lineRule="auto"/>
    </w:pPr>
  </w:style>
  <w:style w:type="character" w:customStyle="1" w:styleId="SidefodTegn">
    <w:name w:val="Sidefod Tegn"/>
    <w:basedOn w:val="Standardskrifttypeiafsnit"/>
    <w:link w:val="Sidefod"/>
    <w:uiPriority w:val="99"/>
    <w:rsid w:val="009560A8"/>
  </w:style>
  <w:style w:type="paragraph" w:customStyle="1" w:styleId="fodnote">
    <w:name w:val="fodnote"/>
    <w:basedOn w:val="Normal"/>
    <w:rsid w:val="002B66F0"/>
    <w:pPr>
      <w:spacing w:before="100" w:beforeAutospacing="1" w:after="100" w:afterAutospacing="1" w:line="240" w:lineRule="auto"/>
    </w:pPr>
    <w:rPr>
      <w:rFonts w:ascii="Times New Roman" w:eastAsia="Times New Roman" w:hAnsi="Times New Roman" w:cs="Times New Roman"/>
      <w:sz w:val="24"/>
      <w:szCs w:val="24"/>
      <w:lang w:eastAsia="da-DK"/>
    </w:rPr>
  </w:style>
  <w:style w:type="character" w:styleId="Ulstomtale">
    <w:name w:val="Unresolved Mention"/>
    <w:basedOn w:val="Standardskrifttypeiafsnit"/>
    <w:uiPriority w:val="99"/>
    <w:semiHidden/>
    <w:unhideWhenUsed/>
    <w:rsid w:val="004E01D7"/>
    <w:rPr>
      <w:color w:val="605E5C"/>
      <w:shd w:val="clear" w:color="auto" w:fill="E1DFDD"/>
    </w:rPr>
  </w:style>
  <w:style w:type="paragraph" w:styleId="Korrektur">
    <w:name w:val="Revision"/>
    <w:hidden/>
    <w:uiPriority w:val="99"/>
    <w:semiHidden/>
    <w:rsid w:val="00E05509"/>
    <w:pPr>
      <w:spacing w:after="0" w:line="240" w:lineRule="auto"/>
    </w:pPr>
  </w:style>
  <w:style w:type="character" w:styleId="BesgtLink">
    <w:name w:val="FollowedHyperlink"/>
    <w:basedOn w:val="Standardskrifttypeiafsnit"/>
    <w:uiPriority w:val="99"/>
    <w:semiHidden/>
    <w:unhideWhenUsed/>
    <w:rsid w:val="00C76E2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55312902">
      <w:bodyDiv w:val="1"/>
      <w:marLeft w:val="0"/>
      <w:marRight w:val="0"/>
      <w:marTop w:val="0"/>
      <w:marBottom w:val="0"/>
      <w:divBdr>
        <w:top w:val="none" w:sz="0" w:space="0" w:color="auto"/>
        <w:left w:val="none" w:sz="0" w:space="0" w:color="auto"/>
        <w:bottom w:val="none" w:sz="0" w:space="0" w:color="auto"/>
        <w:right w:val="none" w:sz="0" w:space="0" w:color="auto"/>
      </w:divBdr>
      <w:divsChild>
        <w:div w:id="1303651946">
          <w:marLeft w:val="-225"/>
          <w:marRight w:val="-225"/>
          <w:marTop w:val="0"/>
          <w:marBottom w:val="0"/>
          <w:divBdr>
            <w:top w:val="none" w:sz="0" w:space="0" w:color="auto"/>
            <w:left w:val="none" w:sz="0" w:space="0" w:color="auto"/>
            <w:bottom w:val="none" w:sz="0" w:space="0" w:color="auto"/>
            <w:right w:val="none" w:sz="0" w:space="0" w:color="auto"/>
          </w:divBdr>
          <w:divsChild>
            <w:div w:id="583488621">
              <w:marLeft w:val="0"/>
              <w:marRight w:val="0"/>
              <w:marTop w:val="0"/>
              <w:marBottom w:val="0"/>
              <w:divBdr>
                <w:top w:val="none" w:sz="0" w:space="0" w:color="auto"/>
                <w:left w:val="none" w:sz="0" w:space="0" w:color="auto"/>
                <w:bottom w:val="none" w:sz="0" w:space="0" w:color="auto"/>
                <w:right w:val="none" w:sz="0" w:space="0" w:color="auto"/>
              </w:divBdr>
            </w:div>
            <w:div w:id="104737313">
              <w:marLeft w:val="0"/>
              <w:marRight w:val="0"/>
              <w:marTop w:val="0"/>
              <w:marBottom w:val="0"/>
              <w:divBdr>
                <w:top w:val="none" w:sz="0" w:space="0" w:color="auto"/>
                <w:left w:val="none" w:sz="0" w:space="0" w:color="auto"/>
                <w:bottom w:val="none" w:sz="0" w:space="0" w:color="auto"/>
                <w:right w:val="none" w:sz="0" w:space="0" w:color="auto"/>
              </w:divBdr>
            </w:div>
          </w:divsChild>
        </w:div>
        <w:div w:id="968316218">
          <w:marLeft w:val="-225"/>
          <w:marRight w:val="-225"/>
          <w:marTop w:val="0"/>
          <w:marBottom w:val="0"/>
          <w:divBdr>
            <w:top w:val="none" w:sz="0" w:space="0" w:color="auto"/>
            <w:left w:val="none" w:sz="0" w:space="0" w:color="auto"/>
            <w:bottom w:val="none" w:sz="0" w:space="0" w:color="auto"/>
            <w:right w:val="none" w:sz="0" w:space="0" w:color="auto"/>
          </w:divBdr>
          <w:divsChild>
            <w:div w:id="1198549591">
              <w:marLeft w:val="0"/>
              <w:marRight w:val="0"/>
              <w:marTop w:val="0"/>
              <w:marBottom w:val="0"/>
              <w:divBdr>
                <w:top w:val="none" w:sz="0" w:space="0" w:color="auto"/>
                <w:left w:val="none" w:sz="0" w:space="0" w:color="auto"/>
                <w:bottom w:val="none" w:sz="0" w:space="0" w:color="auto"/>
                <w:right w:val="none" w:sz="0" w:space="0" w:color="auto"/>
              </w:divBdr>
              <w:divsChild>
                <w:div w:id="1125855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4085409">
          <w:marLeft w:val="-225"/>
          <w:marRight w:val="-225"/>
          <w:marTop w:val="0"/>
          <w:marBottom w:val="0"/>
          <w:divBdr>
            <w:top w:val="none" w:sz="0" w:space="0" w:color="auto"/>
            <w:left w:val="none" w:sz="0" w:space="0" w:color="auto"/>
            <w:bottom w:val="none" w:sz="0" w:space="0" w:color="auto"/>
            <w:right w:val="none" w:sz="0" w:space="0" w:color="auto"/>
          </w:divBdr>
          <w:divsChild>
            <w:div w:id="1156410629">
              <w:marLeft w:val="0"/>
              <w:marRight w:val="0"/>
              <w:marTop w:val="0"/>
              <w:marBottom w:val="0"/>
              <w:divBdr>
                <w:top w:val="none" w:sz="0" w:space="0" w:color="auto"/>
                <w:left w:val="none" w:sz="0" w:space="0" w:color="auto"/>
                <w:bottom w:val="none" w:sz="0" w:space="0" w:color="auto"/>
                <w:right w:val="none" w:sz="0" w:space="0" w:color="auto"/>
              </w:divBdr>
            </w:div>
          </w:divsChild>
        </w:div>
        <w:div w:id="1379665204">
          <w:marLeft w:val="-225"/>
          <w:marRight w:val="-225"/>
          <w:marTop w:val="0"/>
          <w:marBottom w:val="0"/>
          <w:divBdr>
            <w:top w:val="none" w:sz="0" w:space="0" w:color="auto"/>
            <w:left w:val="none" w:sz="0" w:space="0" w:color="auto"/>
            <w:bottom w:val="none" w:sz="0" w:space="0" w:color="auto"/>
            <w:right w:val="none" w:sz="0" w:space="0" w:color="auto"/>
          </w:divBdr>
          <w:divsChild>
            <w:div w:id="858855574">
              <w:marLeft w:val="0"/>
              <w:marRight w:val="0"/>
              <w:marTop w:val="0"/>
              <w:marBottom w:val="0"/>
              <w:divBdr>
                <w:top w:val="none" w:sz="0" w:space="0" w:color="auto"/>
                <w:left w:val="none" w:sz="0" w:space="0" w:color="auto"/>
                <w:bottom w:val="none" w:sz="0" w:space="0" w:color="auto"/>
                <w:right w:val="none" w:sz="0" w:space="0" w:color="auto"/>
              </w:divBdr>
              <w:divsChild>
                <w:div w:id="2023703438">
                  <w:marLeft w:val="0"/>
                  <w:marRight w:val="0"/>
                  <w:marTop w:val="0"/>
                  <w:marBottom w:val="0"/>
                  <w:divBdr>
                    <w:top w:val="none" w:sz="0" w:space="0" w:color="auto"/>
                    <w:left w:val="none" w:sz="0" w:space="0" w:color="auto"/>
                    <w:bottom w:val="none" w:sz="0" w:space="0" w:color="auto"/>
                    <w:right w:val="none" w:sz="0" w:space="0" w:color="auto"/>
                  </w:divBdr>
                  <w:divsChild>
                    <w:div w:id="1567647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6094389">
      <w:bodyDiv w:val="1"/>
      <w:marLeft w:val="0"/>
      <w:marRight w:val="0"/>
      <w:marTop w:val="0"/>
      <w:marBottom w:val="0"/>
      <w:divBdr>
        <w:top w:val="none" w:sz="0" w:space="0" w:color="auto"/>
        <w:left w:val="none" w:sz="0" w:space="0" w:color="auto"/>
        <w:bottom w:val="none" w:sz="0" w:space="0" w:color="auto"/>
        <w:right w:val="none" w:sz="0" w:space="0" w:color="auto"/>
      </w:divBdr>
    </w:div>
    <w:div w:id="1386758101">
      <w:bodyDiv w:val="1"/>
      <w:marLeft w:val="0"/>
      <w:marRight w:val="0"/>
      <w:marTop w:val="0"/>
      <w:marBottom w:val="0"/>
      <w:divBdr>
        <w:top w:val="none" w:sz="0" w:space="0" w:color="auto"/>
        <w:left w:val="none" w:sz="0" w:space="0" w:color="auto"/>
        <w:bottom w:val="none" w:sz="0" w:space="0" w:color="auto"/>
        <w:right w:val="none" w:sz="0" w:space="0" w:color="auto"/>
      </w:divBdr>
    </w:div>
    <w:div w:id="1454442008">
      <w:bodyDiv w:val="1"/>
      <w:marLeft w:val="0"/>
      <w:marRight w:val="0"/>
      <w:marTop w:val="0"/>
      <w:marBottom w:val="0"/>
      <w:divBdr>
        <w:top w:val="none" w:sz="0" w:space="0" w:color="auto"/>
        <w:left w:val="none" w:sz="0" w:space="0" w:color="auto"/>
        <w:bottom w:val="none" w:sz="0" w:space="0" w:color="auto"/>
        <w:right w:val="none" w:sz="0" w:space="0" w:color="auto"/>
      </w:divBdr>
    </w:div>
    <w:div w:id="1457135784">
      <w:bodyDiv w:val="1"/>
      <w:marLeft w:val="0"/>
      <w:marRight w:val="0"/>
      <w:marTop w:val="0"/>
      <w:marBottom w:val="0"/>
      <w:divBdr>
        <w:top w:val="none" w:sz="0" w:space="0" w:color="auto"/>
        <w:left w:val="none" w:sz="0" w:space="0" w:color="auto"/>
        <w:bottom w:val="none" w:sz="0" w:space="0" w:color="auto"/>
        <w:right w:val="none" w:sz="0" w:space="0" w:color="auto"/>
      </w:divBdr>
    </w:div>
    <w:div w:id="1764835750">
      <w:bodyDiv w:val="1"/>
      <w:marLeft w:val="0"/>
      <w:marRight w:val="0"/>
      <w:marTop w:val="0"/>
      <w:marBottom w:val="0"/>
      <w:divBdr>
        <w:top w:val="none" w:sz="0" w:space="0" w:color="auto"/>
        <w:left w:val="none" w:sz="0" w:space="0" w:color="auto"/>
        <w:bottom w:val="none" w:sz="0" w:space="0" w:color="auto"/>
        <w:right w:val="none" w:sz="0" w:space="0" w:color="auto"/>
      </w:divBdr>
    </w:div>
    <w:div w:id="1819762264">
      <w:bodyDiv w:val="1"/>
      <w:marLeft w:val="0"/>
      <w:marRight w:val="0"/>
      <w:marTop w:val="0"/>
      <w:marBottom w:val="0"/>
      <w:divBdr>
        <w:top w:val="none" w:sz="0" w:space="0" w:color="auto"/>
        <w:left w:val="none" w:sz="0" w:space="0" w:color="auto"/>
        <w:bottom w:val="none" w:sz="0" w:space="0" w:color="auto"/>
        <w:right w:val="none" w:sz="0" w:space="0" w:color="auto"/>
      </w:divBdr>
    </w:div>
    <w:div w:id="1884370376">
      <w:bodyDiv w:val="1"/>
      <w:marLeft w:val="0"/>
      <w:marRight w:val="0"/>
      <w:marTop w:val="0"/>
      <w:marBottom w:val="0"/>
      <w:divBdr>
        <w:top w:val="none" w:sz="0" w:space="0" w:color="auto"/>
        <w:left w:val="none" w:sz="0" w:space="0" w:color="auto"/>
        <w:bottom w:val="none" w:sz="0" w:space="0" w:color="auto"/>
        <w:right w:val="none" w:sz="0" w:space="0" w:color="auto"/>
      </w:divBdr>
    </w:div>
    <w:div w:id="20553072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retsinformation.dk/eli/retsinfo/2024/9548"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people" Target="people.xml"/></Relationships>
</file>

<file path=word/_rels/footnotes.xml.rels><?xml version="1.0" encoding="UTF-8" standalone="yes"?>
<Relationships xmlns="http://schemas.openxmlformats.org/package/2006/relationships"><Relationship Id="rId3" Type="http://schemas.openxmlformats.org/officeDocument/2006/relationships/hyperlink" Target="http://www.nejm.org/doi/full/10.1056/NEJMoa1611618" TargetMode="External"/><Relationship Id="rId2" Type="http://schemas.openxmlformats.org/officeDocument/2006/relationships/hyperlink" Target="https://www.retsinformation.dk/eli/retsinfo/2024/9548" TargetMode="External"/><Relationship Id="rId1" Type="http://schemas.openxmlformats.org/officeDocument/2006/relationships/hyperlink" Target="https://www.retsinformation.dk/eli/retsinfo/2024/9548" TargetMode="Externa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930EAF7FB7E3664786D53AA8BAC0D682" ma:contentTypeVersion="8" ma:contentTypeDescription="Opret et nyt dokument." ma:contentTypeScope="" ma:versionID="751a76f557295f439aec1aa96b8fd709">
  <xsd:schema xmlns:xsd="http://www.w3.org/2001/XMLSchema" xmlns:xs="http://www.w3.org/2001/XMLSchema" xmlns:p="http://schemas.microsoft.com/office/2006/metadata/properties" xmlns:ns2="64a589b1-28c2-496c-b97d-48021a1d896e" xmlns:ns3="1cd9420a-e9d1-4a04-8554-a7c7c62c60fb" targetNamespace="http://schemas.microsoft.com/office/2006/metadata/properties" ma:root="true" ma:fieldsID="e38935d7508528c32a1382b75db4ed7d" ns2:_="" ns3:_="">
    <xsd:import namespace="64a589b1-28c2-496c-b97d-48021a1d896e"/>
    <xsd:import namespace="1cd9420a-e9d1-4a04-8554-a7c7c62c60fb"/>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4a589b1-28c2-496c-b97d-48021a1d896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cd9420a-e9d1-4a04-8554-a7c7c62c60fb" elementFormDefault="qualified">
    <xsd:import namespace="http://schemas.microsoft.com/office/2006/documentManagement/types"/>
    <xsd:import namespace="http://schemas.microsoft.com/office/infopath/2007/PartnerControls"/>
    <xsd:element name="SharedWithUsers" ma:index="10" nillable="true" ma:displayName="Delt med"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Delt med detaljer"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dhol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A0A881-218F-4BCE-A08B-C0CF18516C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4a589b1-28c2-496c-b97d-48021a1d896e"/>
    <ds:schemaRef ds:uri="1cd9420a-e9d1-4a04-8554-a7c7c62c60f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823735E-2B82-45FF-AB00-983497E7F23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6D873C0-AB53-483C-8C50-BABB03C584DB}">
  <ds:schemaRefs>
    <ds:schemaRef ds:uri="http://schemas.microsoft.com/sharepoint/v3/contenttype/forms"/>
  </ds:schemaRefs>
</ds:datastoreItem>
</file>

<file path=customXml/itemProps4.xml><?xml version="1.0" encoding="utf-8"?>
<ds:datastoreItem xmlns:ds="http://schemas.openxmlformats.org/officeDocument/2006/customXml" ds:itemID="{4962890A-435A-4492-9493-919CD3B5E3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30</Pages>
  <Words>6651</Words>
  <Characters>40575</Characters>
  <Application>Microsoft Office Word</Application>
  <DocSecurity>0</DocSecurity>
  <Lines>338</Lines>
  <Paragraphs>94</Paragraphs>
  <ScaleCrop>false</ScaleCrop>
  <HeadingPairs>
    <vt:vector size="2" baseType="variant">
      <vt:variant>
        <vt:lpstr>Titel</vt:lpstr>
      </vt:variant>
      <vt:variant>
        <vt:i4>1</vt:i4>
      </vt:variant>
    </vt:vector>
  </HeadingPairs>
  <TitlesOfParts>
    <vt:vector size="1" baseType="lpstr">
      <vt:lpstr/>
    </vt:vector>
  </TitlesOfParts>
  <Company>Lægemiddelstyrelsen</Company>
  <LinksUpToDate>false</LinksUpToDate>
  <CharactersWithSpaces>47132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Sanne Have</dc:creator>
  <cp:keywords/>
  <dc:description/>
  <cp:lastModifiedBy>Sanne Have</cp:lastModifiedBy>
  <cp:revision>2</cp:revision>
  <cp:lastPrinted>2025-06-30T07:21:00Z</cp:lastPrinted>
  <dcterms:created xsi:type="dcterms:W3CDTF">2026-02-02T09:36:00Z</dcterms:created>
  <dcterms:modified xsi:type="dcterms:W3CDTF">2026-02-02T09:36:00Z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0x010100930EAF7FB7E3664786D53AA8BAC0D682</vt:lpwstr>
  </property>
</Properties>
</file>